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AAC26" w14:textId="77777777" w:rsidR="000D364E" w:rsidRDefault="000D364E" w:rsidP="007A003D">
      <w:pPr>
        <w:rPr>
          <w:b/>
        </w:rPr>
      </w:pPr>
    </w:p>
    <w:tbl>
      <w:tblPr>
        <w:tblStyle w:val="TableGrid"/>
        <w:tblW w:w="9387" w:type="dxa"/>
        <w:shd w:val="clear" w:color="auto" w:fill="B3B3B3"/>
        <w:tblLook w:val="01E0" w:firstRow="1" w:lastRow="1" w:firstColumn="1" w:lastColumn="1" w:noHBand="0" w:noVBand="0"/>
      </w:tblPr>
      <w:tblGrid>
        <w:gridCol w:w="9387"/>
      </w:tblGrid>
      <w:tr w:rsidR="000D364E" w14:paraId="69D7DB10" w14:textId="77777777">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4A9B0971" w14:textId="77777777" w:rsidR="00BB00DA" w:rsidRDefault="000D364E" w:rsidP="000D364E">
            <w:pPr>
              <w:jc w:val="center"/>
              <w:rPr>
                <w:b/>
                <w:sz w:val="36"/>
                <w:szCs w:val="36"/>
              </w:rPr>
            </w:pPr>
            <w:smartTag w:uri="urn:schemas-microsoft-com:office:smarttags" w:element="State">
              <w:smartTag w:uri="urn:schemas-microsoft-com:office:smarttags" w:element="place">
                <w:r w:rsidRPr="00EF65BD">
                  <w:rPr>
                    <w:b/>
                    <w:sz w:val="36"/>
                    <w:szCs w:val="36"/>
                  </w:rPr>
                  <w:t>Texas</w:t>
                </w:r>
              </w:smartTag>
            </w:smartTag>
            <w:r w:rsidRPr="00EF65BD">
              <w:rPr>
                <w:b/>
                <w:sz w:val="36"/>
                <w:szCs w:val="36"/>
              </w:rPr>
              <w:t xml:space="preserve"> SET Change Control Request Form</w:t>
            </w:r>
          </w:p>
          <w:p w14:paraId="38C61383" w14:textId="77777777" w:rsidR="00BB00DA" w:rsidRPr="00EF65BD" w:rsidRDefault="00344FB2" w:rsidP="000D364E">
            <w:pPr>
              <w:jc w:val="center"/>
              <w:rPr>
                <w:b/>
                <w:sz w:val="36"/>
                <w:szCs w:val="36"/>
              </w:rPr>
            </w:pPr>
            <w:r>
              <w:rPr>
                <w:color w:val="FF0000"/>
                <w:sz w:val="24"/>
                <w:szCs w:val="24"/>
              </w:rPr>
              <w:t>(</w:t>
            </w:r>
            <w:r w:rsidRPr="00D151CB">
              <w:rPr>
                <w:b/>
                <w:color w:val="FF0000"/>
                <w:sz w:val="24"/>
                <w:szCs w:val="24"/>
              </w:rPr>
              <w:t>To be completed only by Texas SET</w:t>
            </w:r>
            <w:r>
              <w:rPr>
                <w:color w:val="FF0000"/>
                <w:sz w:val="24"/>
                <w:szCs w:val="24"/>
              </w:rPr>
              <w:t>)</w:t>
            </w:r>
          </w:p>
          <w:p w14:paraId="21E74BCD" w14:textId="77777777" w:rsidR="000D364E" w:rsidRPr="00EF65BD" w:rsidRDefault="000D364E" w:rsidP="000D364E">
            <w:pPr>
              <w:rPr>
                <w:b/>
                <w:sz w:val="12"/>
                <w:szCs w:val="12"/>
              </w:rPr>
            </w:pPr>
          </w:p>
          <w:p w14:paraId="4153CEB0" w14:textId="656D331D" w:rsidR="000D364E" w:rsidRDefault="00D151CB" w:rsidP="000D364E">
            <w:pPr>
              <w:jc w:val="right"/>
              <w:rPr>
                <w:b/>
              </w:rPr>
            </w:pPr>
            <w:r>
              <w:rPr>
                <w:b/>
              </w:rPr>
              <w:t xml:space="preserve">   </w:t>
            </w:r>
            <w:r w:rsidR="000D364E" w:rsidRPr="000D364E">
              <w:rPr>
                <w:b/>
              </w:rPr>
              <w:t xml:space="preserve">Change Control Number:  </w:t>
            </w:r>
            <w:r w:rsidR="00344FB2">
              <w:rPr>
                <w:b/>
              </w:rPr>
              <w:t xml:space="preserve"> </w:t>
            </w:r>
            <w:r w:rsidR="00366BCE">
              <w:rPr>
                <w:b/>
              </w:rPr>
              <w:t>202</w:t>
            </w:r>
            <w:r w:rsidR="005B0F9C">
              <w:rPr>
                <w:b/>
              </w:rPr>
              <w:t>6</w:t>
            </w:r>
            <w:r w:rsidR="000D364E" w:rsidRPr="002B6478">
              <w:rPr>
                <w:b/>
              </w:rPr>
              <w:t>-</w:t>
            </w:r>
            <w:r w:rsidR="000B7B7D">
              <w:rPr>
                <w:b/>
              </w:rPr>
              <w:t>856</w:t>
            </w:r>
          </w:p>
          <w:p w14:paraId="472D2043" w14:textId="77777777" w:rsidR="000D364E" w:rsidRDefault="000D364E" w:rsidP="000D364E">
            <w:pPr>
              <w:jc w:val="right"/>
              <w:rPr>
                <w:b/>
              </w:rPr>
            </w:pPr>
            <w:r>
              <w:rPr>
                <w:b/>
              </w:rPr>
              <w:t xml:space="preserve">   </w:t>
            </w:r>
            <w:r w:rsidRPr="000D364E">
              <w:rPr>
                <w:b/>
              </w:rPr>
              <w:t xml:space="preserve">Implementation Version:  </w:t>
            </w:r>
            <w:r w:rsidR="00344FB2">
              <w:rPr>
                <w:b/>
              </w:rPr>
              <w:t xml:space="preserve"> </w:t>
            </w:r>
            <w:r w:rsidR="00D151CB">
              <w:rPr>
                <w:b/>
              </w:rPr>
              <w:t xml:space="preserve">  </w:t>
            </w:r>
            <w:r w:rsidRPr="002B6478">
              <w:rPr>
                <w:b/>
              </w:rPr>
              <w:t>Future</w:t>
            </w:r>
            <w:r w:rsidRPr="000D364E">
              <w:rPr>
                <w:b/>
              </w:rPr>
              <w:tab/>
            </w:r>
          </w:p>
          <w:p w14:paraId="293B7A84" w14:textId="77777777" w:rsidR="000D364E" w:rsidRPr="000D364E" w:rsidRDefault="000D364E" w:rsidP="000D364E">
            <w:pPr>
              <w:jc w:val="right"/>
              <w:rPr>
                <w:b/>
                <w:sz w:val="12"/>
                <w:szCs w:val="12"/>
              </w:rPr>
            </w:pPr>
          </w:p>
        </w:tc>
      </w:tr>
    </w:tbl>
    <w:p w14:paraId="18FBEF19" w14:textId="77777777" w:rsidR="000D364E" w:rsidRDefault="000D364E" w:rsidP="007A003D">
      <w:pPr>
        <w:rPr>
          <w:b/>
        </w:rPr>
      </w:pPr>
    </w:p>
    <w:p w14:paraId="14105658" w14:textId="77777777" w:rsidR="007A003D" w:rsidRPr="007A003D" w:rsidRDefault="007A003D" w:rsidP="007A003D">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0D364E" w14:paraId="60F451E9" w14:textId="77777777">
        <w:tc>
          <w:tcPr>
            <w:tcW w:w="2898" w:type="dxa"/>
            <w:tcBorders>
              <w:top w:val="single" w:sz="12" w:space="0" w:color="auto"/>
              <w:bottom w:val="single" w:sz="12" w:space="0" w:color="auto"/>
              <w:right w:val="single" w:sz="12" w:space="0" w:color="auto"/>
            </w:tcBorders>
            <w:shd w:val="clear" w:color="auto" w:fill="E6E6E6"/>
          </w:tcPr>
          <w:p w14:paraId="51CD33A7" w14:textId="77777777" w:rsidR="00506878" w:rsidRPr="005B145A" w:rsidRDefault="009C64C6">
            <w:pPr>
              <w:rPr>
                <w:b/>
              </w:rPr>
            </w:pPr>
            <w:r w:rsidRPr="005B145A">
              <w:rPr>
                <w:b/>
              </w:rPr>
              <w:t>Submitter</w:t>
            </w:r>
            <w:r w:rsidR="00506878" w:rsidRPr="005B145A">
              <w:rPr>
                <w:b/>
              </w:rPr>
              <w:t xml:space="preserve"> Name: </w:t>
            </w:r>
          </w:p>
          <w:p w14:paraId="484364A9" w14:textId="0F72C0EA" w:rsidR="00506878" w:rsidRPr="005B145A" w:rsidRDefault="00830C49" w:rsidP="005B145A">
            <w:pPr>
              <w:jc w:val="both"/>
            </w:pPr>
            <w:r>
              <w:t>Kathryn Thurman</w:t>
            </w: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14:paraId="5C797CD0" w14:textId="77777777" w:rsidR="00506878" w:rsidRPr="005B145A" w:rsidRDefault="009C64C6">
            <w:pPr>
              <w:rPr>
                <w:b/>
              </w:rPr>
            </w:pPr>
            <w:r w:rsidRPr="005B145A">
              <w:rPr>
                <w:b/>
              </w:rPr>
              <w:t>Submitting Company</w:t>
            </w:r>
            <w:r w:rsidR="00506878" w:rsidRPr="005B145A">
              <w:rPr>
                <w:b/>
              </w:rPr>
              <w:t xml:space="preserve"> Name:  </w:t>
            </w:r>
          </w:p>
          <w:p w14:paraId="3BB61419" w14:textId="67AC0C5B" w:rsidR="00506878" w:rsidRPr="005B145A" w:rsidRDefault="000B7B7D">
            <w:r>
              <w:t>ERCOT</w:t>
            </w:r>
          </w:p>
        </w:tc>
        <w:tc>
          <w:tcPr>
            <w:tcW w:w="3060" w:type="dxa"/>
            <w:tcBorders>
              <w:top w:val="single" w:sz="12" w:space="0" w:color="auto"/>
              <w:left w:val="single" w:sz="12" w:space="0" w:color="auto"/>
              <w:bottom w:val="single" w:sz="12" w:space="0" w:color="auto"/>
            </w:tcBorders>
            <w:shd w:val="clear" w:color="auto" w:fill="E6E6E6"/>
          </w:tcPr>
          <w:p w14:paraId="532DE96F" w14:textId="77777777" w:rsidR="00506878" w:rsidRPr="005B145A" w:rsidRDefault="00506878">
            <w:pPr>
              <w:rPr>
                <w:b/>
              </w:rPr>
            </w:pPr>
            <w:r w:rsidRPr="005B145A">
              <w:rPr>
                <w:b/>
              </w:rPr>
              <w:t xml:space="preserve">Phone </w:t>
            </w:r>
            <w:r w:rsidR="009C64C6" w:rsidRPr="005B145A">
              <w:rPr>
                <w:b/>
              </w:rPr>
              <w:t>Number</w:t>
            </w:r>
            <w:r w:rsidRPr="005B145A">
              <w:rPr>
                <w:b/>
              </w:rPr>
              <w:t xml:space="preserve">:  </w:t>
            </w:r>
          </w:p>
          <w:p w14:paraId="236125D0" w14:textId="21C4C4FE" w:rsidR="00506878" w:rsidRPr="005B145A" w:rsidRDefault="000B7B7D">
            <w:r>
              <w:t>512-248-6747</w:t>
            </w:r>
          </w:p>
        </w:tc>
      </w:tr>
      <w:tr w:rsidR="00063DC0" w14:paraId="64A6B3BC" w14:textId="77777777">
        <w:tc>
          <w:tcPr>
            <w:tcW w:w="2898" w:type="dxa"/>
            <w:tcBorders>
              <w:top w:val="single" w:sz="12" w:space="0" w:color="auto"/>
              <w:bottom w:val="single" w:sz="12" w:space="0" w:color="auto"/>
              <w:right w:val="single" w:sz="12" w:space="0" w:color="auto"/>
            </w:tcBorders>
            <w:shd w:val="clear" w:color="auto" w:fill="E6E6E6"/>
          </w:tcPr>
          <w:p w14:paraId="17F73E13" w14:textId="77777777" w:rsidR="00063DC0" w:rsidRPr="005B145A" w:rsidRDefault="00063DC0">
            <w:pPr>
              <w:rPr>
                <w:b/>
              </w:rPr>
            </w:pPr>
            <w:r w:rsidRPr="005B145A">
              <w:rPr>
                <w:b/>
              </w:rPr>
              <w:t>Date of Submission:</w:t>
            </w:r>
          </w:p>
          <w:p w14:paraId="03151DFF" w14:textId="79A90972" w:rsidR="00063DC0" w:rsidRPr="005B145A" w:rsidRDefault="005B0F9C">
            <w:r>
              <w:t>01</w:t>
            </w:r>
            <w:r w:rsidR="0074032E">
              <w:t>/</w:t>
            </w:r>
            <w:r>
              <w:t>05</w:t>
            </w:r>
            <w:r w:rsidR="0074032E">
              <w:t>/202</w:t>
            </w:r>
            <w:r>
              <w:t>6</w:t>
            </w:r>
          </w:p>
        </w:tc>
        <w:tc>
          <w:tcPr>
            <w:tcW w:w="3420" w:type="dxa"/>
            <w:vMerge w:val="restart"/>
            <w:tcBorders>
              <w:top w:val="single" w:sz="12" w:space="0" w:color="auto"/>
              <w:left w:val="single" w:sz="12" w:space="0" w:color="auto"/>
              <w:right w:val="single" w:sz="12" w:space="0" w:color="auto"/>
            </w:tcBorders>
            <w:shd w:val="clear" w:color="auto" w:fill="E6E6E6"/>
          </w:tcPr>
          <w:p w14:paraId="5C2C70DD" w14:textId="77777777" w:rsidR="00063DC0" w:rsidRDefault="00063DC0">
            <w:pPr>
              <w:rPr>
                <w:b/>
              </w:rPr>
            </w:pPr>
            <w:r w:rsidRPr="005B145A">
              <w:rPr>
                <w:b/>
              </w:rPr>
              <w:t xml:space="preserve">Affected TX SET Transaction(s): </w:t>
            </w:r>
          </w:p>
          <w:p w14:paraId="2FF2B517" w14:textId="797E183C" w:rsidR="00063DC0" w:rsidRPr="005B145A" w:rsidRDefault="000B7B7D">
            <w:r>
              <w:t>814_09 and 814_13</w:t>
            </w:r>
          </w:p>
        </w:tc>
        <w:tc>
          <w:tcPr>
            <w:tcW w:w="3060" w:type="dxa"/>
            <w:tcBorders>
              <w:top w:val="single" w:sz="12" w:space="0" w:color="auto"/>
              <w:left w:val="single" w:sz="12" w:space="0" w:color="auto"/>
              <w:bottom w:val="single" w:sz="12" w:space="0" w:color="auto"/>
            </w:tcBorders>
            <w:shd w:val="clear" w:color="auto" w:fill="E6E6E6"/>
          </w:tcPr>
          <w:p w14:paraId="0D1A05EE" w14:textId="77777777" w:rsidR="00063DC0" w:rsidRPr="005B145A" w:rsidRDefault="00063DC0">
            <w:pPr>
              <w:rPr>
                <w:b/>
              </w:rPr>
            </w:pPr>
            <w:r w:rsidRPr="005B145A">
              <w:rPr>
                <w:b/>
              </w:rPr>
              <w:t xml:space="preserve">Submitter’s E-Mail Address: </w:t>
            </w:r>
          </w:p>
          <w:p w14:paraId="3A623562" w14:textId="73C4F224" w:rsidR="00063DC0" w:rsidRPr="005B145A" w:rsidRDefault="000B7B7D">
            <w:r>
              <w:t>Kathryn.Thurman@ercot.com</w:t>
            </w:r>
          </w:p>
        </w:tc>
      </w:tr>
      <w:tr w:rsidR="00063DC0" w14:paraId="0FBE2E7C" w14:textId="77777777">
        <w:trPr>
          <w:trHeight w:val="807"/>
        </w:trPr>
        <w:tc>
          <w:tcPr>
            <w:tcW w:w="2898" w:type="dxa"/>
            <w:tcBorders>
              <w:top w:val="single" w:sz="12" w:space="0" w:color="auto"/>
              <w:bottom w:val="single" w:sz="12" w:space="0" w:color="auto"/>
              <w:right w:val="single" w:sz="12" w:space="0" w:color="auto"/>
            </w:tcBorders>
            <w:shd w:val="clear" w:color="auto" w:fill="E6E6E6"/>
          </w:tcPr>
          <w:p w14:paraId="6A4A29E8" w14:textId="77777777" w:rsidR="00063DC0" w:rsidRPr="005B145A" w:rsidRDefault="00344FB2" w:rsidP="00063DC0">
            <w:pPr>
              <w:rPr>
                <w:b/>
              </w:rPr>
            </w:pPr>
            <w:smartTag w:uri="urn:schemas-microsoft-com:office:smarttags" w:element="State">
              <w:smartTag w:uri="urn:schemas-microsoft-com:office:smarttags" w:element="place">
                <w:r>
                  <w:rPr>
                    <w:b/>
                  </w:rPr>
                  <w:t>Texas</w:t>
                </w:r>
              </w:smartTag>
            </w:smartTag>
            <w:r>
              <w:rPr>
                <w:b/>
              </w:rPr>
              <w:t xml:space="preserve"> SET Issue cross-reference number: </w:t>
            </w:r>
          </w:p>
          <w:p w14:paraId="3A3697BA" w14:textId="1ECFB884" w:rsidR="00063DC0" w:rsidRPr="005B145A" w:rsidRDefault="00A865CF" w:rsidP="00063DC0">
            <w:r>
              <w:t>None</w:t>
            </w:r>
          </w:p>
        </w:tc>
        <w:tc>
          <w:tcPr>
            <w:tcW w:w="3420" w:type="dxa"/>
            <w:vMerge/>
            <w:tcBorders>
              <w:left w:val="single" w:sz="12" w:space="0" w:color="auto"/>
              <w:bottom w:val="single" w:sz="12" w:space="0" w:color="auto"/>
              <w:right w:val="single" w:sz="12" w:space="0" w:color="auto"/>
            </w:tcBorders>
            <w:shd w:val="clear" w:color="auto" w:fill="E6E6E6"/>
          </w:tcPr>
          <w:p w14:paraId="5B678A5E" w14:textId="77777777" w:rsidR="00063DC0" w:rsidRPr="005B145A" w:rsidRDefault="00063DC0" w:rsidP="00063DC0"/>
        </w:tc>
        <w:tc>
          <w:tcPr>
            <w:tcW w:w="3060" w:type="dxa"/>
            <w:tcBorders>
              <w:top w:val="single" w:sz="12" w:space="0" w:color="auto"/>
              <w:left w:val="single" w:sz="12" w:space="0" w:color="auto"/>
              <w:bottom w:val="single" w:sz="12" w:space="0" w:color="auto"/>
            </w:tcBorders>
            <w:shd w:val="clear" w:color="auto" w:fill="E6E6E6"/>
          </w:tcPr>
          <w:p w14:paraId="2E342326" w14:textId="77777777" w:rsidR="00063DC0" w:rsidRDefault="00063DC0">
            <w:pPr>
              <w:pStyle w:val="TOC1"/>
              <w:spacing w:before="0"/>
              <w:rPr>
                <w:rFonts w:ascii="Times New Roman" w:hAnsi="Times New Roman"/>
                <w:noProof w:val="0"/>
              </w:rPr>
            </w:pPr>
            <w:r w:rsidRPr="005B145A">
              <w:rPr>
                <w:rFonts w:ascii="Times New Roman" w:hAnsi="Times New Roman"/>
                <w:noProof w:val="0"/>
              </w:rPr>
              <w:t>Protocol Impact (Y/N):</w:t>
            </w:r>
          </w:p>
          <w:p w14:paraId="21352AF8" w14:textId="0FDD7001" w:rsidR="00063DC0" w:rsidRPr="005B145A" w:rsidRDefault="0074032E" w:rsidP="005B145A">
            <w:r>
              <w:t>N</w:t>
            </w:r>
          </w:p>
        </w:tc>
      </w:tr>
      <w:tr w:rsidR="00506878" w14:paraId="5B0BC03E" w14:textId="77777777">
        <w:trPr>
          <w:trHeight w:val="543"/>
        </w:trPr>
        <w:tc>
          <w:tcPr>
            <w:tcW w:w="9378" w:type="dxa"/>
            <w:gridSpan w:val="3"/>
            <w:tcBorders>
              <w:top w:val="single" w:sz="12" w:space="0" w:color="auto"/>
              <w:bottom w:val="single" w:sz="12" w:space="0" w:color="auto"/>
            </w:tcBorders>
            <w:shd w:val="clear" w:color="auto" w:fill="E6E6E6"/>
          </w:tcPr>
          <w:p w14:paraId="0E09FBFA" w14:textId="77777777" w:rsidR="00020896" w:rsidRDefault="00506878">
            <w:pPr>
              <w:pBdr>
                <w:top w:val="single" w:sz="6" w:space="1" w:color="auto"/>
                <w:left w:val="single" w:sz="6" w:space="3" w:color="auto"/>
                <w:bottom w:val="single" w:sz="6" w:space="0" w:color="auto"/>
                <w:right w:val="single" w:sz="6" w:space="4" w:color="auto"/>
              </w:pBdr>
              <w:rPr>
                <w:b/>
                <w:sz w:val="22"/>
              </w:rPr>
            </w:pPr>
            <w:r w:rsidRPr="005B145A">
              <w:rPr>
                <w:b/>
                <w:sz w:val="22"/>
              </w:rPr>
              <w:t>Detail</w:t>
            </w:r>
            <w:r w:rsidR="009C64C6" w:rsidRPr="005B145A">
              <w:rPr>
                <w:b/>
                <w:sz w:val="22"/>
              </w:rPr>
              <w:t>ed</w:t>
            </w:r>
            <w:r w:rsidRPr="005B145A">
              <w:rPr>
                <w:b/>
                <w:sz w:val="22"/>
              </w:rPr>
              <w:t xml:space="preserve"> </w:t>
            </w:r>
            <w:r w:rsidR="00255686">
              <w:rPr>
                <w:b/>
                <w:sz w:val="22"/>
              </w:rPr>
              <w:t xml:space="preserve">Description </w:t>
            </w:r>
            <w:r w:rsidR="000572F3">
              <w:rPr>
                <w:b/>
                <w:sz w:val="22"/>
              </w:rPr>
              <w:t xml:space="preserve">and Reason for </w:t>
            </w:r>
            <w:r w:rsidR="00255686">
              <w:rPr>
                <w:b/>
                <w:sz w:val="22"/>
              </w:rPr>
              <w:t>Proposed Change(s)</w:t>
            </w:r>
            <w:r w:rsidR="009C64C6" w:rsidRPr="005B145A">
              <w:rPr>
                <w:b/>
                <w:sz w:val="22"/>
              </w:rPr>
              <w:t>:</w:t>
            </w:r>
          </w:p>
          <w:p w14:paraId="301470C0" w14:textId="77777777" w:rsidR="000572F3" w:rsidRPr="005B145A" w:rsidRDefault="000572F3">
            <w:pPr>
              <w:pBdr>
                <w:top w:val="single" w:sz="6" w:space="1" w:color="auto"/>
                <w:left w:val="single" w:sz="6" w:space="3" w:color="auto"/>
                <w:bottom w:val="single" w:sz="6" w:space="0" w:color="auto"/>
                <w:right w:val="single" w:sz="6" w:space="4" w:color="auto"/>
              </w:pBdr>
              <w:rPr>
                <w:b/>
                <w:sz w:val="22"/>
              </w:rPr>
            </w:pPr>
          </w:p>
          <w:p w14:paraId="1B3641CE" w14:textId="77777777" w:rsidR="005F2175" w:rsidRDefault="005F2175" w:rsidP="00020896">
            <w:pPr>
              <w:pBdr>
                <w:top w:val="single" w:sz="6" w:space="1" w:color="auto"/>
                <w:left w:val="single" w:sz="6" w:space="3" w:color="auto"/>
                <w:bottom w:val="single" w:sz="6" w:space="0" w:color="auto"/>
                <w:right w:val="single" w:sz="6" w:space="4" w:color="auto"/>
              </w:pBdr>
            </w:pPr>
          </w:p>
          <w:p w14:paraId="0B873D54" w14:textId="447A4F3D" w:rsidR="00D151CB" w:rsidRDefault="000B7B7D" w:rsidP="00020896">
            <w:pPr>
              <w:pBdr>
                <w:top w:val="single" w:sz="6" w:space="1" w:color="auto"/>
                <w:left w:val="single" w:sz="6" w:space="3" w:color="auto"/>
                <w:bottom w:val="single" w:sz="6" w:space="0" w:color="auto"/>
                <w:right w:val="single" w:sz="6" w:space="4" w:color="auto"/>
              </w:pBdr>
            </w:pPr>
            <w:r>
              <w:t>Update the 814_0</w:t>
            </w:r>
            <w:r w:rsidR="00797326">
              <w:t>9</w:t>
            </w:r>
            <w:r>
              <w:t xml:space="preserve"> and 814_1</w:t>
            </w:r>
            <w:r w:rsidR="00797326">
              <w:t>3</w:t>
            </w:r>
            <w:r>
              <w:t xml:space="preserve"> Guides to remove the ZIP</w:t>
            </w:r>
            <w:r w:rsidR="00797326">
              <w:t xml:space="preserve"> reject code.  ERCOT does not do this validation and per the Guides, the TDSP is not allowed to.</w:t>
            </w:r>
          </w:p>
          <w:p w14:paraId="5E48698D" w14:textId="77777777" w:rsidR="00D151CB" w:rsidRDefault="00D151CB" w:rsidP="00020896">
            <w:pPr>
              <w:pBdr>
                <w:top w:val="single" w:sz="6" w:space="1" w:color="auto"/>
                <w:left w:val="single" w:sz="6" w:space="3" w:color="auto"/>
                <w:bottom w:val="single" w:sz="6" w:space="0" w:color="auto"/>
                <w:right w:val="single" w:sz="6" w:space="4" w:color="auto"/>
              </w:pBdr>
            </w:pPr>
          </w:p>
          <w:p w14:paraId="1B061C3E" w14:textId="77777777" w:rsidR="00D151CB" w:rsidRDefault="00D151CB" w:rsidP="00020896">
            <w:pPr>
              <w:pBdr>
                <w:top w:val="single" w:sz="6" w:space="1" w:color="auto"/>
                <w:left w:val="single" w:sz="6" w:space="3" w:color="auto"/>
                <w:bottom w:val="single" w:sz="6" w:space="0" w:color="auto"/>
                <w:right w:val="single" w:sz="6" w:space="4" w:color="auto"/>
              </w:pBdr>
            </w:pPr>
          </w:p>
          <w:p w14:paraId="54763E14" w14:textId="77777777" w:rsidR="00D151CB" w:rsidRDefault="00D151CB" w:rsidP="00020896">
            <w:pPr>
              <w:pBdr>
                <w:top w:val="single" w:sz="6" w:space="1" w:color="auto"/>
                <w:left w:val="single" w:sz="6" w:space="3" w:color="auto"/>
                <w:bottom w:val="single" w:sz="6" w:space="0" w:color="auto"/>
                <w:right w:val="single" w:sz="6" w:space="4" w:color="auto"/>
              </w:pBdr>
            </w:pPr>
          </w:p>
          <w:p w14:paraId="57387103" w14:textId="77777777" w:rsidR="00D151CB" w:rsidRDefault="00D151CB" w:rsidP="00020896">
            <w:pPr>
              <w:pBdr>
                <w:top w:val="single" w:sz="6" w:space="1" w:color="auto"/>
                <w:left w:val="single" w:sz="6" w:space="3" w:color="auto"/>
                <w:bottom w:val="single" w:sz="6" w:space="0" w:color="auto"/>
                <w:right w:val="single" w:sz="6" w:space="4" w:color="auto"/>
              </w:pBdr>
            </w:pPr>
          </w:p>
          <w:p w14:paraId="2B546193" w14:textId="77777777" w:rsidR="00D151CB" w:rsidRDefault="00D151CB" w:rsidP="00020896">
            <w:pPr>
              <w:pBdr>
                <w:top w:val="single" w:sz="6" w:space="1" w:color="auto"/>
                <w:left w:val="single" w:sz="6" w:space="3" w:color="auto"/>
                <w:bottom w:val="single" w:sz="6" w:space="0" w:color="auto"/>
                <w:right w:val="single" w:sz="6" w:space="4" w:color="auto"/>
              </w:pBdr>
            </w:pPr>
          </w:p>
          <w:p w14:paraId="5F3003F1" w14:textId="77777777" w:rsidR="00D151CB" w:rsidRDefault="00D151CB" w:rsidP="00020896">
            <w:pPr>
              <w:pBdr>
                <w:top w:val="single" w:sz="6" w:space="1" w:color="auto"/>
                <w:left w:val="single" w:sz="6" w:space="3" w:color="auto"/>
                <w:bottom w:val="single" w:sz="6" w:space="0" w:color="auto"/>
                <w:right w:val="single" w:sz="6" w:space="4" w:color="auto"/>
              </w:pBdr>
            </w:pPr>
          </w:p>
          <w:p w14:paraId="50140F97" w14:textId="77777777" w:rsidR="005F2175" w:rsidRDefault="005F2175" w:rsidP="00020896">
            <w:pPr>
              <w:pBdr>
                <w:top w:val="single" w:sz="6" w:space="1" w:color="auto"/>
                <w:left w:val="single" w:sz="6" w:space="3" w:color="auto"/>
                <w:bottom w:val="single" w:sz="6" w:space="0" w:color="auto"/>
                <w:right w:val="single" w:sz="6" w:space="4" w:color="auto"/>
              </w:pBdr>
            </w:pPr>
          </w:p>
          <w:p w14:paraId="2CA6E1EF" w14:textId="77777777" w:rsidR="005F2175" w:rsidRDefault="005F2175" w:rsidP="00020896">
            <w:pPr>
              <w:pBdr>
                <w:top w:val="single" w:sz="6" w:space="1" w:color="auto"/>
                <w:left w:val="single" w:sz="6" w:space="3" w:color="auto"/>
                <w:bottom w:val="single" w:sz="6" w:space="0" w:color="auto"/>
                <w:right w:val="single" w:sz="6" w:space="4" w:color="auto"/>
              </w:pBdr>
            </w:pPr>
          </w:p>
          <w:p w14:paraId="19364BA5" w14:textId="77777777" w:rsidR="005F2175" w:rsidRPr="005B145A" w:rsidRDefault="005F2175" w:rsidP="00020896">
            <w:pPr>
              <w:pBdr>
                <w:top w:val="single" w:sz="6" w:space="1" w:color="auto"/>
                <w:left w:val="single" w:sz="6" w:space="3" w:color="auto"/>
                <w:bottom w:val="single" w:sz="6" w:space="0" w:color="auto"/>
                <w:right w:val="single" w:sz="6" w:space="4" w:color="auto"/>
              </w:pBdr>
            </w:pPr>
          </w:p>
          <w:p w14:paraId="5300A6CC" w14:textId="77777777" w:rsidR="00020896" w:rsidRPr="005B145A" w:rsidRDefault="00020896" w:rsidP="00020896">
            <w:pPr>
              <w:pBdr>
                <w:top w:val="single" w:sz="6" w:space="1" w:color="auto"/>
                <w:left w:val="single" w:sz="6" w:space="3" w:color="auto"/>
                <w:bottom w:val="single" w:sz="6" w:space="0" w:color="auto"/>
                <w:right w:val="single" w:sz="6" w:space="4" w:color="auto"/>
              </w:pBdr>
            </w:pPr>
          </w:p>
        </w:tc>
      </w:tr>
      <w:tr w:rsidR="00506878" w14:paraId="59616DF3" w14:textId="77777777">
        <w:trPr>
          <w:trHeight w:val="315"/>
        </w:trPr>
        <w:tc>
          <w:tcPr>
            <w:tcW w:w="9378" w:type="dxa"/>
            <w:gridSpan w:val="3"/>
            <w:tcBorders>
              <w:top w:val="single" w:sz="12" w:space="0" w:color="auto"/>
              <w:bottom w:val="single" w:sz="12" w:space="0" w:color="auto"/>
            </w:tcBorders>
            <w:shd w:val="clear" w:color="auto" w:fill="E0E0E0"/>
          </w:tcPr>
          <w:p w14:paraId="6CDAE615" w14:textId="77777777" w:rsidR="00506878" w:rsidRPr="00BA1D26" w:rsidRDefault="00506878" w:rsidP="00BA1D26">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w:t>
            </w:r>
            <w:r w:rsidR="000D364E" w:rsidRPr="00BA1D26">
              <w:rPr>
                <w:color w:val="FF0000"/>
                <w:sz w:val="18"/>
                <w:szCs w:val="18"/>
              </w:rPr>
              <w:t xml:space="preserve">must </w:t>
            </w:r>
            <w:r w:rsidR="005B145A" w:rsidRPr="00BA1D26">
              <w:rPr>
                <w:color w:val="FF0000"/>
                <w:sz w:val="18"/>
                <w:szCs w:val="18"/>
              </w:rPr>
              <w:t xml:space="preserve">complete </w:t>
            </w:r>
            <w:r w:rsidRPr="00BA1D26">
              <w:rPr>
                <w:color w:val="FF0000"/>
                <w:sz w:val="18"/>
                <w:szCs w:val="18"/>
              </w:rPr>
              <w:t>above</w:t>
            </w:r>
            <w:r w:rsidR="005B145A" w:rsidRPr="00BA1D26">
              <w:rPr>
                <w:color w:val="FF0000"/>
                <w:sz w:val="18"/>
                <w:szCs w:val="18"/>
              </w:rPr>
              <w:t xml:space="preserve"> field</w:t>
            </w:r>
            <w:r w:rsidR="00634EEE" w:rsidRPr="00BA1D26">
              <w:rPr>
                <w:color w:val="FF0000"/>
                <w:sz w:val="18"/>
                <w:szCs w:val="18"/>
              </w:rPr>
              <w:t>s</w:t>
            </w:r>
            <w:r w:rsidR="005B145A" w:rsidRPr="00BA1D26">
              <w:rPr>
                <w:color w:val="FF0000"/>
                <w:sz w:val="18"/>
                <w:szCs w:val="18"/>
              </w:rPr>
              <w:t xml:space="preserve"> and include a redlined example of modifications </w:t>
            </w:r>
            <w:r w:rsidR="000D364E" w:rsidRPr="00BA1D26">
              <w:rPr>
                <w:color w:val="FF0000"/>
                <w:sz w:val="18"/>
                <w:szCs w:val="18"/>
              </w:rPr>
              <w:t xml:space="preserve">to each impacted </w:t>
            </w:r>
            <w:r w:rsidR="005B145A" w:rsidRPr="00BA1D26">
              <w:rPr>
                <w:color w:val="FF0000"/>
                <w:sz w:val="18"/>
                <w:szCs w:val="18"/>
              </w:rPr>
              <w:t>implementation guide</w:t>
            </w:r>
            <w:r w:rsidR="000D364E" w:rsidRPr="00BA1D26">
              <w:rPr>
                <w:color w:val="FF0000"/>
                <w:sz w:val="18"/>
                <w:szCs w:val="18"/>
              </w:rPr>
              <w:t xml:space="preserve">.  This </w:t>
            </w:r>
            <w:r w:rsidR="005B145A" w:rsidRPr="00BA1D26">
              <w:rPr>
                <w:color w:val="FF0000"/>
                <w:sz w:val="18"/>
                <w:szCs w:val="18"/>
              </w:rPr>
              <w:t>must be included at the time the request form is submitted.</w:t>
            </w:r>
          </w:p>
          <w:p w14:paraId="24B9B27C" w14:textId="77777777" w:rsidR="007A003D" w:rsidRPr="000D364E" w:rsidRDefault="007A003D">
            <w:pPr>
              <w:rPr>
                <w:color w:val="FF0000"/>
                <w:sz w:val="6"/>
                <w:szCs w:val="6"/>
              </w:rPr>
            </w:pPr>
          </w:p>
          <w:p w14:paraId="03010675" w14:textId="77777777" w:rsidR="007A003D" w:rsidRPr="00EF65BD" w:rsidRDefault="007A003D" w:rsidP="007A003D">
            <w:pPr>
              <w:jc w:val="center"/>
              <w:rPr>
                <w:b/>
                <w:i/>
              </w:rPr>
            </w:pPr>
            <w:r w:rsidRPr="00EF65BD">
              <w:rPr>
                <w:b/>
              </w:rPr>
              <w:t>Please submit this</w:t>
            </w:r>
            <w:r w:rsidR="000D364E" w:rsidRPr="00EF65BD">
              <w:rPr>
                <w:b/>
              </w:rPr>
              <w:t xml:space="preserve"> completed</w:t>
            </w:r>
            <w:r w:rsidRPr="00EF65BD">
              <w:rPr>
                <w:b/>
              </w:rPr>
              <w:t xml:space="preserve"> form via e-mail to</w:t>
            </w:r>
            <w:r w:rsidRPr="00EF65BD">
              <w:rPr>
                <w:b/>
                <w:i/>
              </w:rPr>
              <w:t xml:space="preserve"> </w:t>
            </w:r>
            <w:hyperlink r:id="rId7" w:history="1">
              <w:r w:rsidRPr="00EF65BD">
                <w:rPr>
                  <w:rStyle w:val="Hyperlink"/>
                </w:rPr>
                <w:t>txsetchangecontrol@ercot.com</w:t>
              </w:r>
            </w:hyperlink>
            <w:r w:rsidRPr="00EF65BD">
              <w:rPr>
                <w:b/>
                <w:i/>
              </w:rPr>
              <w:t>.</w:t>
            </w:r>
          </w:p>
        </w:tc>
      </w:tr>
    </w:tbl>
    <w:p w14:paraId="09C3ED02" w14:textId="77777777" w:rsidR="007155F4" w:rsidRPr="007A003D" w:rsidRDefault="007155F4" w:rsidP="007155F4">
      <w:pPr>
        <w:rPr>
          <w:b/>
        </w:rPr>
      </w:pPr>
    </w:p>
    <w:p w14:paraId="3C681528" w14:textId="77777777" w:rsidR="007A003D" w:rsidRPr="007A003D" w:rsidRDefault="007A003D" w:rsidP="007A003D">
      <w:pPr>
        <w:rPr>
          <w:b/>
        </w:rPr>
      </w:pPr>
      <w:r>
        <w:rPr>
          <w:b/>
        </w:rPr>
        <w:t>This Sec</w:t>
      </w:r>
      <w:r w:rsidR="000D364E">
        <w:rPr>
          <w:b/>
        </w:rPr>
        <w:t>tion Is Use</w:t>
      </w:r>
      <w:r w:rsidR="00EF65BD">
        <w:rPr>
          <w:b/>
        </w:rPr>
        <w:t>d</w:t>
      </w:r>
      <w:r w:rsidR="000D364E">
        <w:rPr>
          <w:b/>
        </w:rPr>
        <w:t xml:space="preserve"> t</w:t>
      </w:r>
      <w:r w:rsidR="00BA1D26">
        <w:rPr>
          <w:b/>
        </w:rPr>
        <w:t xml:space="preserve">o Request a Revision </w:t>
      </w:r>
      <w:r w:rsidR="000D364E">
        <w:rPr>
          <w:b/>
        </w:rPr>
        <w:t>o</w:t>
      </w:r>
      <w:r w:rsidR="00BA1D26">
        <w:rPr>
          <w:b/>
        </w:rPr>
        <w:t>f</w:t>
      </w:r>
      <w:r w:rsidR="000D364E">
        <w:rPr>
          <w:b/>
        </w:rPr>
        <w:t xml:space="preserve"> </w:t>
      </w:r>
      <w:proofErr w:type="gramStart"/>
      <w:r w:rsidR="000D364E">
        <w:rPr>
          <w:b/>
        </w:rPr>
        <w:t xml:space="preserve">an </w:t>
      </w:r>
      <w:r>
        <w:rPr>
          <w:b/>
        </w:rPr>
        <w:t>Approved</w:t>
      </w:r>
      <w:proofErr w:type="gramEnd"/>
      <w:r>
        <w:rPr>
          <w:b/>
        </w:rPr>
        <w:t xml:space="preserve"> Change Control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628"/>
        <w:gridCol w:w="3780"/>
        <w:gridCol w:w="2970"/>
      </w:tblGrid>
      <w:tr w:rsidR="007A003D" w14:paraId="65CC7622" w14:textId="77777777">
        <w:tc>
          <w:tcPr>
            <w:tcW w:w="2628" w:type="dxa"/>
            <w:tcBorders>
              <w:top w:val="single" w:sz="12" w:space="0" w:color="auto"/>
              <w:bottom w:val="single" w:sz="12" w:space="0" w:color="auto"/>
              <w:right w:val="single" w:sz="12" w:space="0" w:color="auto"/>
            </w:tcBorders>
            <w:shd w:val="clear" w:color="auto" w:fill="E6E6E6"/>
          </w:tcPr>
          <w:p w14:paraId="0000788D" w14:textId="77777777" w:rsidR="007A003D" w:rsidRPr="005B145A" w:rsidRDefault="007A003D" w:rsidP="00EF6460">
            <w:pPr>
              <w:rPr>
                <w:b/>
              </w:rPr>
            </w:pPr>
            <w:r>
              <w:rPr>
                <w:b/>
              </w:rPr>
              <w:t>Revisers</w:t>
            </w:r>
            <w:r w:rsidRPr="005B145A">
              <w:rPr>
                <w:b/>
              </w:rPr>
              <w:t xml:space="preserve"> Name: </w:t>
            </w:r>
          </w:p>
          <w:p w14:paraId="2D1D649C" w14:textId="77777777" w:rsidR="007A003D" w:rsidRPr="005B145A" w:rsidRDefault="007A003D" w:rsidP="00EF6460">
            <w:pPr>
              <w:jc w:val="both"/>
            </w:pPr>
          </w:p>
        </w:tc>
        <w:tc>
          <w:tcPr>
            <w:tcW w:w="3780" w:type="dxa"/>
            <w:tcBorders>
              <w:top w:val="single" w:sz="12" w:space="0" w:color="auto"/>
              <w:left w:val="single" w:sz="12" w:space="0" w:color="auto"/>
              <w:bottom w:val="single" w:sz="12" w:space="0" w:color="auto"/>
              <w:right w:val="single" w:sz="12" w:space="0" w:color="auto"/>
            </w:tcBorders>
            <w:shd w:val="clear" w:color="auto" w:fill="E6E6E6"/>
          </w:tcPr>
          <w:p w14:paraId="5BA96EAB" w14:textId="77777777" w:rsidR="007A003D" w:rsidRPr="005B145A" w:rsidRDefault="007A003D" w:rsidP="00EF6460">
            <w:pPr>
              <w:rPr>
                <w:b/>
              </w:rPr>
            </w:pPr>
            <w:r>
              <w:rPr>
                <w:b/>
              </w:rPr>
              <w:t>Revisers</w:t>
            </w:r>
            <w:r w:rsidRPr="005B145A">
              <w:rPr>
                <w:b/>
              </w:rPr>
              <w:t xml:space="preserve"> Company Name:  </w:t>
            </w:r>
          </w:p>
          <w:p w14:paraId="0E076E04" w14:textId="77777777" w:rsidR="007A003D" w:rsidRPr="005B145A" w:rsidRDefault="007A003D" w:rsidP="00EF6460"/>
        </w:tc>
        <w:tc>
          <w:tcPr>
            <w:tcW w:w="2970" w:type="dxa"/>
            <w:tcBorders>
              <w:top w:val="single" w:sz="12" w:space="0" w:color="auto"/>
              <w:left w:val="single" w:sz="12" w:space="0" w:color="auto"/>
              <w:bottom w:val="single" w:sz="12" w:space="0" w:color="auto"/>
            </w:tcBorders>
            <w:shd w:val="clear" w:color="auto" w:fill="E6E6E6"/>
          </w:tcPr>
          <w:p w14:paraId="4E144567" w14:textId="77777777" w:rsidR="007A003D" w:rsidRPr="005B145A" w:rsidRDefault="007A003D" w:rsidP="00EF6460">
            <w:pPr>
              <w:rPr>
                <w:b/>
              </w:rPr>
            </w:pPr>
            <w:r w:rsidRPr="005B145A">
              <w:rPr>
                <w:b/>
              </w:rPr>
              <w:t xml:space="preserve">Phone Number:  </w:t>
            </w:r>
          </w:p>
          <w:p w14:paraId="7AB751DD" w14:textId="77777777" w:rsidR="007A003D" w:rsidRPr="005B145A" w:rsidRDefault="007A003D" w:rsidP="00EF6460"/>
        </w:tc>
      </w:tr>
      <w:tr w:rsidR="007A003D" w14:paraId="735E71A6" w14:textId="77777777">
        <w:tc>
          <w:tcPr>
            <w:tcW w:w="2628" w:type="dxa"/>
            <w:tcBorders>
              <w:top w:val="single" w:sz="12" w:space="0" w:color="auto"/>
              <w:bottom w:val="single" w:sz="12" w:space="0" w:color="auto"/>
              <w:right w:val="single" w:sz="12" w:space="0" w:color="auto"/>
            </w:tcBorders>
            <w:shd w:val="clear" w:color="auto" w:fill="E6E6E6"/>
          </w:tcPr>
          <w:p w14:paraId="6FDCD116" w14:textId="77777777" w:rsidR="007A003D" w:rsidRPr="005B145A" w:rsidRDefault="007A003D" w:rsidP="00EF6460">
            <w:pPr>
              <w:rPr>
                <w:b/>
              </w:rPr>
            </w:pPr>
            <w:r>
              <w:rPr>
                <w:b/>
              </w:rPr>
              <w:t xml:space="preserve">Revision </w:t>
            </w:r>
            <w:r w:rsidRPr="005B145A">
              <w:rPr>
                <w:b/>
              </w:rPr>
              <w:t>Date Submission:</w:t>
            </w:r>
          </w:p>
          <w:p w14:paraId="054E37ED" w14:textId="77777777" w:rsidR="007A003D" w:rsidRPr="005B145A" w:rsidRDefault="007A003D" w:rsidP="00EF6460"/>
        </w:tc>
        <w:tc>
          <w:tcPr>
            <w:tcW w:w="3780" w:type="dxa"/>
            <w:tcBorders>
              <w:top w:val="single" w:sz="12" w:space="0" w:color="auto"/>
              <w:left w:val="single" w:sz="12" w:space="0" w:color="auto"/>
              <w:bottom w:val="single" w:sz="12" w:space="0" w:color="auto"/>
              <w:right w:val="single" w:sz="12" w:space="0" w:color="auto"/>
            </w:tcBorders>
            <w:shd w:val="clear" w:color="auto" w:fill="E6E6E6"/>
          </w:tcPr>
          <w:p w14:paraId="24C42730" w14:textId="77777777" w:rsidR="007A003D" w:rsidRPr="000D364E" w:rsidRDefault="000D364E" w:rsidP="000D364E">
            <w:pPr>
              <w:rPr>
                <w:b/>
              </w:rPr>
            </w:pPr>
            <w:r>
              <w:rPr>
                <w:b/>
              </w:rPr>
              <w:t>Revisers Email Address:</w:t>
            </w:r>
          </w:p>
        </w:tc>
        <w:tc>
          <w:tcPr>
            <w:tcW w:w="2970" w:type="dxa"/>
            <w:tcBorders>
              <w:top w:val="single" w:sz="12" w:space="0" w:color="auto"/>
              <w:left w:val="single" w:sz="12" w:space="0" w:color="auto"/>
              <w:bottom w:val="single" w:sz="12" w:space="0" w:color="auto"/>
            </w:tcBorders>
            <w:shd w:val="clear" w:color="auto" w:fill="B3B3B3"/>
          </w:tcPr>
          <w:p w14:paraId="142016BC" w14:textId="77777777" w:rsidR="007A003D" w:rsidRPr="005B145A" w:rsidRDefault="000D364E" w:rsidP="00EF6460">
            <w:pPr>
              <w:rPr>
                <w:b/>
              </w:rPr>
            </w:pPr>
            <w:r w:rsidRPr="000D364E">
              <w:rPr>
                <w:b/>
              </w:rPr>
              <w:t>Revision Status</w:t>
            </w:r>
            <w:r w:rsidR="00EF65BD">
              <w:rPr>
                <w:b/>
              </w:rPr>
              <w:t xml:space="preserve"> &amp; Date</w:t>
            </w:r>
            <w:r w:rsidRPr="000D364E">
              <w:rPr>
                <w:b/>
              </w:rPr>
              <w:t>:</w:t>
            </w:r>
          </w:p>
          <w:p w14:paraId="2E14E9EA" w14:textId="77777777" w:rsidR="007A003D" w:rsidRPr="005B145A" w:rsidRDefault="007A003D" w:rsidP="00EF6460"/>
        </w:tc>
      </w:tr>
      <w:tr w:rsidR="007A003D" w14:paraId="4EC17466" w14:textId="77777777">
        <w:trPr>
          <w:trHeight w:val="543"/>
        </w:trPr>
        <w:tc>
          <w:tcPr>
            <w:tcW w:w="9378" w:type="dxa"/>
            <w:gridSpan w:val="3"/>
            <w:tcBorders>
              <w:top w:val="single" w:sz="12" w:space="0" w:color="auto"/>
              <w:bottom w:val="single" w:sz="12" w:space="0" w:color="auto"/>
            </w:tcBorders>
            <w:shd w:val="clear" w:color="auto" w:fill="E6E6E6"/>
          </w:tcPr>
          <w:p w14:paraId="093ADDA0" w14:textId="77777777" w:rsidR="007A003D" w:rsidRPr="005F2175" w:rsidRDefault="007A003D" w:rsidP="00EF6460">
            <w:pPr>
              <w:pBdr>
                <w:top w:val="single" w:sz="6" w:space="1" w:color="auto"/>
                <w:left w:val="single" w:sz="6" w:space="3" w:color="auto"/>
                <w:bottom w:val="single" w:sz="6" w:space="0" w:color="auto"/>
                <w:right w:val="single" w:sz="6" w:space="4" w:color="auto"/>
              </w:pBdr>
            </w:pPr>
            <w:r w:rsidRPr="005F2175">
              <w:rPr>
                <w:b/>
              </w:rPr>
              <w:t xml:space="preserve">Detailed </w:t>
            </w:r>
            <w:r w:rsidR="000D364E" w:rsidRPr="005F2175">
              <w:rPr>
                <w:b/>
              </w:rPr>
              <w:t xml:space="preserve">Description and </w:t>
            </w:r>
            <w:r w:rsidRPr="005F2175">
              <w:rPr>
                <w:b/>
              </w:rPr>
              <w:t xml:space="preserve">Reason for Revision: </w:t>
            </w:r>
          </w:p>
          <w:p w14:paraId="32550164" w14:textId="77777777" w:rsidR="007A003D" w:rsidRDefault="007A003D" w:rsidP="00EF6460">
            <w:pPr>
              <w:pBdr>
                <w:top w:val="single" w:sz="6" w:space="1" w:color="auto"/>
                <w:left w:val="single" w:sz="6" w:space="3" w:color="auto"/>
                <w:bottom w:val="single" w:sz="6" w:space="0" w:color="auto"/>
                <w:right w:val="single" w:sz="6" w:space="4" w:color="auto"/>
              </w:pBdr>
            </w:pPr>
          </w:p>
          <w:p w14:paraId="02233100" w14:textId="77777777" w:rsidR="007A003D" w:rsidRPr="005B145A" w:rsidRDefault="007A003D" w:rsidP="00EF6460">
            <w:pPr>
              <w:pBdr>
                <w:top w:val="single" w:sz="6" w:space="1" w:color="auto"/>
                <w:left w:val="single" w:sz="6" w:space="3" w:color="auto"/>
                <w:bottom w:val="single" w:sz="6" w:space="0" w:color="auto"/>
                <w:right w:val="single" w:sz="6" w:space="4" w:color="auto"/>
              </w:pBdr>
            </w:pPr>
          </w:p>
          <w:p w14:paraId="1B1B6E0C" w14:textId="77777777" w:rsidR="007A003D" w:rsidRPr="005B145A" w:rsidRDefault="007A003D" w:rsidP="00EF6460">
            <w:pPr>
              <w:pBdr>
                <w:top w:val="single" w:sz="6" w:space="1" w:color="auto"/>
                <w:left w:val="single" w:sz="6" w:space="3" w:color="auto"/>
                <w:bottom w:val="single" w:sz="6" w:space="0" w:color="auto"/>
                <w:right w:val="single" w:sz="6" w:space="4" w:color="auto"/>
              </w:pBdr>
            </w:pPr>
          </w:p>
          <w:p w14:paraId="065979D0" w14:textId="77777777" w:rsidR="007A003D" w:rsidRPr="005B145A" w:rsidRDefault="007A003D" w:rsidP="00EF6460">
            <w:pPr>
              <w:pBdr>
                <w:top w:val="single" w:sz="6" w:space="1" w:color="auto"/>
                <w:left w:val="single" w:sz="6" w:space="3" w:color="auto"/>
                <w:bottom w:val="single" w:sz="6" w:space="0" w:color="auto"/>
                <w:right w:val="single" w:sz="6" w:space="4" w:color="auto"/>
              </w:pBdr>
            </w:pPr>
          </w:p>
          <w:p w14:paraId="31A2D490" w14:textId="77777777" w:rsidR="007A003D" w:rsidRPr="005B145A" w:rsidRDefault="007A003D" w:rsidP="00EF6460">
            <w:pPr>
              <w:pBdr>
                <w:top w:val="single" w:sz="6" w:space="1" w:color="auto"/>
                <w:left w:val="single" w:sz="6" w:space="3" w:color="auto"/>
                <w:bottom w:val="single" w:sz="6" w:space="0" w:color="auto"/>
                <w:right w:val="single" w:sz="6" w:space="4" w:color="auto"/>
              </w:pBdr>
            </w:pPr>
          </w:p>
        </w:tc>
      </w:tr>
    </w:tbl>
    <w:p w14:paraId="6E9B4FF5" w14:textId="77777777" w:rsidR="0046670B" w:rsidRPr="000D364E" w:rsidRDefault="0046670B">
      <w:pPr>
        <w:jc w:val="center"/>
        <w:rPr>
          <w:sz w:val="12"/>
          <w:szCs w:val="12"/>
        </w:rPr>
      </w:pPr>
    </w:p>
    <w:p w14:paraId="57576137" w14:textId="77777777" w:rsidR="00FE6D1C" w:rsidRDefault="00FE6D1C" w:rsidP="0046670B">
      <w:pPr>
        <w:rPr>
          <w:b/>
        </w:rPr>
      </w:pPr>
      <w:r>
        <w:rPr>
          <w:b/>
        </w:rPr>
        <w:t xml:space="preserve">For </w:t>
      </w:r>
      <w:r w:rsidR="000572F3">
        <w:rPr>
          <w:b/>
        </w:rPr>
        <w:t xml:space="preserve">ERCOT </w:t>
      </w:r>
      <w:r>
        <w:rPr>
          <w:b/>
        </w:rPr>
        <w:t>Change Control Manager Use Only:</w:t>
      </w:r>
    </w:p>
    <w:tbl>
      <w:tblPr>
        <w:tblW w:w="93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3F3F3"/>
        <w:tblLayout w:type="fixed"/>
        <w:tblLook w:val="0000" w:firstRow="0" w:lastRow="0" w:firstColumn="0" w:lastColumn="0" w:noHBand="0" w:noVBand="0"/>
      </w:tblPr>
      <w:tblGrid>
        <w:gridCol w:w="3078"/>
        <w:gridCol w:w="1440"/>
        <w:gridCol w:w="1530"/>
        <w:gridCol w:w="3330"/>
      </w:tblGrid>
      <w:tr w:rsidR="000D364E" w14:paraId="26FFAEAB" w14:textId="77777777">
        <w:tc>
          <w:tcPr>
            <w:tcW w:w="4518" w:type="dxa"/>
            <w:gridSpan w:val="2"/>
            <w:tcBorders>
              <w:top w:val="single" w:sz="12" w:space="0" w:color="auto"/>
              <w:bottom w:val="single" w:sz="6" w:space="0" w:color="auto"/>
            </w:tcBorders>
            <w:shd w:val="clear" w:color="auto" w:fill="B3B3B3"/>
          </w:tcPr>
          <w:p w14:paraId="4E395485" w14:textId="77777777" w:rsidR="000D364E" w:rsidRDefault="000D364E" w:rsidP="00EF6460">
            <w:pPr>
              <w:rPr>
                <w:b/>
              </w:rPr>
            </w:pPr>
            <w:r>
              <w:rPr>
                <w:b/>
              </w:rPr>
              <w:t>Status:</w:t>
            </w:r>
          </w:p>
          <w:p w14:paraId="173EFA8C" w14:textId="77777777" w:rsidR="00A701EB" w:rsidRDefault="00A701EB" w:rsidP="00EF6460"/>
          <w:p w14:paraId="5D0C2069" w14:textId="77777777" w:rsidR="000D364E" w:rsidRDefault="00A701EB" w:rsidP="00EF6460">
            <w:r>
              <w:t>Recommendation</w:t>
            </w:r>
            <w:r w:rsidR="008E2483">
              <w:t xml:space="preserve"> for Approval</w:t>
            </w:r>
          </w:p>
          <w:p w14:paraId="086C4E7B" w14:textId="10031AF9" w:rsidR="00A701EB" w:rsidRDefault="00A701EB" w:rsidP="00EF6460"/>
        </w:tc>
        <w:tc>
          <w:tcPr>
            <w:tcW w:w="4860" w:type="dxa"/>
            <w:gridSpan w:val="2"/>
            <w:tcBorders>
              <w:top w:val="single" w:sz="12" w:space="0" w:color="auto"/>
              <w:bottom w:val="single" w:sz="6" w:space="0" w:color="auto"/>
            </w:tcBorders>
            <w:shd w:val="clear" w:color="auto" w:fill="B3B3B3"/>
          </w:tcPr>
          <w:p w14:paraId="3E0B8832" w14:textId="77777777" w:rsidR="00EF65BD" w:rsidRDefault="00EF65BD" w:rsidP="00EF65BD">
            <w:pPr>
              <w:rPr>
                <w:b/>
              </w:rPr>
            </w:pPr>
            <w:r>
              <w:rPr>
                <w:b/>
              </w:rPr>
              <w:t>Date of TX SET Decision:</w:t>
            </w:r>
          </w:p>
          <w:p w14:paraId="3B2E34EA" w14:textId="77777777" w:rsidR="00A701EB" w:rsidRDefault="00A701EB" w:rsidP="00EF65BD"/>
          <w:p w14:paraId="5B74B2E4" w14:textId="02B47D13" w:rsidR="000D364E" w:rsidRDefault="008E2483" w:rsidP="0046670B">
            <w:r>
              <w:t>1/20/2026</w:t>
            </w:r>
          </w:p>
        </w:tc>
      </w:tr>
      <w:tr w:rsidR="00FE6D1C" w14:paraId="0938B54F" w14:textId="77777777">
        <w:trPr>
          <w:trHeight w:val="507"/>
        </w:trPr>
        <w:tc>
          <w:tcPr>
            <w:tcW w:w="9378" w:type="dxa"/>
            <w:gridSpan w:val="4"/>
            <w:tcBorders>
              <w:top w:val="single" w:sz="6" w:space="0" w:color="auto"/>
              <w:bottom w:val="single" w:sz="12" w:space="0" w:color="auto"/>
            </w:tcBorders>
            <w:shd w:val="clear" w:color="auto" w:fill="B3B3B3"/>
          </w:tcPr>
          <w:p w14:paraId="39DCA7CB" w14:textId="77777777" w:rsidR="000D364E" w:rsidRDefault="00FE6D1C" w:rsidP="00EF6460">
            <w:pPr>
              <w:pBdr>
                <w:top w:val="single" w:sz="6" w:space="1" w:color="auto"/>
                <w:left w:val="single" w:sz="6" w:space="3" w:color="auto"/>
                <w:bottom w:val="single" w:sz="6" w:space="0" w:color="auto"/>
                <w:right w:val="single" w:sz="6" w:space="4" w:color="auto"/>
              </w:pBdr>
              <w:rPr>
                <w:b/>
                <w:sz w:val="22"/>
              </w:rPr>
            </w:pPr>
            <w:r>
              <w:rPr>
                <w:b/>
              </w:rPr>
              <w:t>TX SET Discussion/Summary</w:t>
            </w:r>
            <w:r>
              <w:rPr>
                <w:b/>
                <w:color w:val="FF0000"/>
              </w:rPr>
              <w:t xml:space="preserve"> </w:t>
            </w:r>
            <w:r>
              <w:rPr>
                <w:b/>
              </w:rPr>
              <w:t>and Resolution</w:t>
            </w:r>
            <w:r>
              <w:t>:</w:t>
            </w:r>
          </w:p>
          <w:p w14:paraId="611DF022" w14:textId="77777777" w:rsidR="00EF65BD" w:rsidRDefault="00EF65BD" w:rsidP="00EF65BD">
            <w:pPr>
              <w:rPr>
                <w:sz w:val="22"/>
              </w:rPr>
            </w:pPr>
          </w:p>
          <w:p w14:paraId="29F3B492" w14:textId="1CB3EEAA" w:rsidR="00A701EB" w:rsidRDefault="00A701EB" w:rsidP="00EF65BD">
            <w:pPr>
              <w:rPr>
                <w:sz w:val="22"/>
              </w:rPr>
            </w:pPr>
            <w:r>
              <w:rPr>
                <w:sz w:val="22"/>
              </w:rPr>
              <w:t xml:space="preserve">Recommend RMS Approve for a Future Texas SET release. </w:t>
            </w:r>
          </w:p>
          <w:p w14:paraId="54923CF0" w14:textId="77777777" w:rsidR="00EF65BD" w:rsidRPr="000D364E" w:rsidRDefault="00EF65BD" w:rsidP="00EF65BD">
            <w:pPr>
              <w:rPr>
                <w:sz w:val="22"/>
              </w:rPr>
            </w:pPr>
          </w:p>
        </w:tc>
      </w:tr>
      <w:tr w:rsidR="00A701EB" w14:paraId="3B773532" w14:textId="77777777" w:rsidTr="00812C18">
        <w:tblPrEx>
          <w:tblBorders>
            <w:insideH w:val="none" w:sz="0" w:space="0" w:color="auto"/>
            <w:insideV w:val="none" w:sz="0" w:space="0" w:color="auto"/>
          </w:tblBorders>
          <w:shd w:val="clear" w:color="auto" w:fill="BFBFBF"/>
        </w:tblPrEx>
        <w:trPr>
          <w:trHeight w:val="816"/>
        </w:trPr>
        <w:tc>
          <w:tcPr>
            <w:tcW w:w="3078" w:type="dxa"/>
            <w:tcBorders>
              <w:top w:val="single" w:sz="12" w:space="0" w:color="auto"/>
              <w:bottom w:val="single" w:sz="12" w:space="0" w:color="auto"/>
              <w:right w:val="single" w:sz="12" w:space="0" w:color="auto"/>
            </w:tcBorders>
            <w:shd w:val="clear" w:color="auto" w:fill="BFBFBF"/>
          </w:tcPr>
          <w:p w14:paraId="0DF348DC" w14:textId="77777777" w:rsidR="00A701EB" w:rsidRDefault="00A701EB" w:rsidP="00812C18">
            <w:r>
              <w:rPr>
                <w:b/>
              </w:rPr>
              <w:lastRenderedPageBreak/>
              <w:t>RMS Decision:</w:t>
            </w:r>
          </w:p>
          <w:p w14:paraId="493ED798" w14:textId="77777777" w:rsidR="00A701EB" w:rsidRPr="00471710" w:rsidRDefault="00A701EB" w:rsidP="00812C18">
            <w:pPr>
              <w:jc w:val="both"/>
              <w:rPr>
                <w:b/>
              </w:rPr>
            </w:pPr>
          </w:p>
        </w:tc>
        <w:tc>
          <w:tcPr>
            <w:tcW w:w="2970" w:type="dxa"/>
            <w:gridSpan w:val="2"/>
            <w:tcBorders>
              <w:top w:val="single" w:sz="12" w:space="0" w:color="auto"/>
              <w:left w:val="single" w:sz="12" w:space="0" w:color="auto"/>
              <w:bottom w:val="single" w:sz="12" w:space="0" w:color="auto"/>
              <w:right w:val="single" w:sz="12" w:space="0" w:color="auto"/>
            </w:tcBorders>
            <w:shd w:val="clear" w:color="auto" w:fill="BFBFBF"/>
          </w:tcPr>
          <w:p w14:paraId="0AE1BA7D" w14:textId="77777777" w:rsidR="00A701EB" w:rsidRPr="005B145A" w:rsidRDefault="00A701EB" w:rsidP="00812C18">
            <w:pPr>
              <w:rPr>
                <w:b/>
              </w:rPr>
            </w:pPr>
            <w:r>
              <w:rPr>
                <w:b/>
              </w:rPr>
              <w:t>Emergency (Y/N):</w:t>
            </w:r>
          </w:p>
          <w:p w14:paraId="10BBFFD7" w14:textId="77777777" w:rsidR="00A701EB" w:rsidRPr="00471710" w:rsidRDefault="00A701EB" w:rsidP="00812C18">
            <w:pPr>
              <w:rPr>
                <w:b/>
              </w:rPr>
            </w:pPr>
          </w:p>
        </w:tc>
        <w:tc>
          <w:tcPr>
            <w:tcW w:w="3330" w:type="dxa"/>
            <w:tcBorders>
              <w:top w:val="single" w:sz="12" w:space="0" w:color="auto"/>
              <w:left w:val="single" w:sz="12" w:space="0" w:color="auto"/>
              <w:bottom w:val="single" w:sz="12" w:space="0" w:color="auto"/>
            </w:tcBorders>
            <w:shd w:val="clear" w:color="auto" w:fill="BFBFBF"/>
          </w:tcPr>
          <w:p w14:paraId="175297F3" w14:textId="77777777" w:rsidR="00A701EB" w:rsidRDefault="00A701EB" w:rsidP="00812C18">
            <w:r>
              <w:rPr>
                <w:b/>
              </w:rPr>
              <w:t>Date of RMS Decision:</w:t>
            </w:r>
          </w:p>
          <w:p w14:paraId="569C0BA2" w14:textId="77777777" w:rsidR="00A701EB" w:rsidRPr="00471710" w:rsidRDefault="00A701EB" w:rsidP="00812C18">
            <w:pPr>
              <w:rPr>
                <w:b/>
              </w:rPr>
            </w:pPr>
          </w:p>
        </w:tc>
      </w:tr>
      <w:tr w:rsidR="00A701EB" w14:paraId="559322BA" w14:textId="77777777" w:rsidTr="00812C18">
        <w:tblPrEx>
          <w:tblBorders>
            <w:insideH w:val="none" w:sz="0" w:space="0" w:color="auto"/>
            <w:insideV w:val="none" w:sz="0" w:space="0" w:color="auto"/>
          </w:tblBorders>
          <w:shd w:val="clear" w:color="auto" w:fill="BFBFBF"/>
        </w:tblPrEx>
        <w:trPr>
          <w:trHeight w:val="543"/>
        </w:trPr>
        <w:tc>
          <w:tcPr>
            <w:tcW w:w="9378" w:type="dxa"/>
            <w:gridSpan w:val="4"/>
            <w:tcBorders>
              <w:top w:val="single" w:sz="12" w:space="0" w:color="auto"/>
              <w:bottom w:val="single" w:sz="12" w:space="0" w:color="auto"/>
            </w:tcBorders>
            <w:shd w:val="clear" w:color="auto" w:fill="BFBFBF"/>
          </w:tcPr>
          <w:p w14:paraId="674095DB" w14:textId="77777777" w:rsidR="00A701EB" w:rsidRPr="005F2175" w:rsidRDefault="00A701EB" w:rsidP="00812C18">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14:paraId="33C1D278" w14:textId="77777777" w:rsidR="00A701EB" w:rsidRDefault="00A701EB" w:rsidP="00812C18">
            <w:pPr>
              <w:pBdr>
                <w:top w:val="single" w:sz="6" w:space="1" w:color="auto"/>
                <w:left w:val="single" w:sz="6" w:space="3" w:color="auto"/>
                <w:bottom w:val="single" w:sz="6" w:space="0" w:color="auto"/>
                <w:right w:val="single" w:sz="6" w:space="4" w:color="auto"/>
              </w:pBdr>
            </w:pPr>
          </w:p>
          <w:p w14:paraId="2DB40C41" w14:textId="77777777" w:rsidR="00A701EB" w:rsidRPr="005B145A" w:rsidRDefault="00A701EB" w:rsidP="00812C18">
            <w:pPr>
              <w:pBdr>
                <w:top w:val="single" w:sz="6" w:space="1" w:color="auto"/>
                <w:left w:val="single" w:sz="6" w:space="3" w:color="auto"/>
                <w:bottom w:val="single" w:sz="6" w:space="0" w:color="auto"/>
                <w:right w:val="single" w:sz="6" w:space="4" w:color="auto"/>
              </w:pBdr>
            </w:pPr>
          </w:p>
          <w:p w14:paraId="6F46D81A" w14:textId="77777777" w:rsidR="00A701EB" w:rsidRPr="005B145A" w:rsidRDefault="00A701EB" w:rsidP="00812C18">
            <w:pPr>
              <w:pBdr>
                <w:top w:val="single" w:sz="6" w:space="1" w:color="auto"/>
                <w:left w:val="single" w:sz="6" w:space="3" w:color="auto"/>
                <w:bottom w:val="single" w:sz="6" w:space="0" w:color="auto"/>
                <w:right w:val="single" w:sz="6" w:space="4" w:color="auto"/>
              </w:pBdr>
            </w:pPr>
          </w:p>
          <w:p w14:paraId="0BDD4A05" w14:textId="77777777" w:rsidR="00A701EB" w:rsidRPr="005B145A" w:rsidRDefault="00A701EB" w:rsidP="00812C18">
            <w:pPr>
              <w:pBdr>
                <w:top w:val="single" w:sz="6" w:space="1" w:color="auto"/>
                <w:left w:val="single" w:sz="6" w:space="3" w:color="auto"/>
                <w:bottom w:val="single" w:sz="6" w:space="0" w:color="auto"/>
                <w:right w:val="single" w:sz="6" w:space="4" w:color="auto"/>
              </w:pBdr>
            </w:pPr>
          </w:p>
          <w:p w14:paraId="436D5CEF" w14:textId="77777777" w:rsidR="00A701EB" w:rsidRPr="005B145A" w:rsidRDefault="00A701EB" w:rsidP="00812C18">
            <w:pPr>
              <w:pBdr>
                <w:top w:val="single" w:sz="6" w:space="1" w:color="auto"/>
                <w:left w:val="single" w:sz="6" w:space="3" w:color="auto"/>
                <w:bottom w:val="single" w:sz="6" w:space="0" w:color="auto"/>
                <w:right w:val="single" w:sz="6" w:space="4" w:color="auto"/>
              </w:pBdr>
            </w:pPr>
          </w:p>
        </w:tc>
      </w:tr>
    </w:tbl>
    <w:p w14:paraId="5F903D50" w14:textId="77777777" w:rsidR="005F2175" w:rsidRDefault="005F2175" w:rsidP="00FE6D1C">
      <w:pPr>
        <w:rPr>
          <w:sz w:val="16"/>
        </w:rPr>
      </w:pPr>
    </w:p>
    <w:p w14:paraId="3B8D06F2" w14:textId="1771E637" w:rsidR="00797326" w:rsidRDefault="00797326">
      <w:pPr>
        <w:rPr>
          <w:sz w:val="16"/>
        </w:rPr>
      </w:pPr>
      <w:r>
        <w:rPr>
          <w:sz w:val="16"/>
        </w:rPr>
        <w:br w:type="page"/>
      </w:r>
    </w:p>
    <w:p w14:paraId="079982E8" w14:textId="3DB57270" w:rsidR="005F2175" w:rsidRPr="00797326" w:rsidRDefault="00797326" w:rsidP="00FE6D1C">
      <w:pPr>
        <w:rPr>
          <w:sz w:val="36"/>
          <w:szCs w:val="36"/>
        </w:rPr>
      </w:pPr>
      <w:r w:rsidRPr="00797326">
        <w:rPr>
          <w:sz w:val="36"/>
          <w:szCs w:val="36"/>
        </w:rPr>
        <w:lastRenderedPageBreak/>
        <w:t>814_09 Guide:</w:t>
      </w:r>
    </w:p>
    <w:p w14:paraId="043295F1" w14:textId="77777777" w:rsidR="00797326" w:rsidRDefault="00797326" w:rsidP="00FE6D1C">
      <w:pPr>
        <w:rPr>
          <w:sz w:val="16"/>
        </w:rPr>
      </w:pPr>
    </w:p>
    <w:p w14:paraId="4B2FACCD" w14:textId="77777777" w:rsidR="00797326" w:rsidRDefault="00797326" w:rsidP="00797326">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(Rejection Reason)</w:t>
      </w:r>
    </w:p>
    <w:p w14:paraId="7F0505FE" w14:textId="77777777" w:rsidR="00797326" w:rsidRDefault="00797326" w:rsidP="0079732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EC3D316" w14:textId="77777777" w:rsidR="00797326" w:rsidRDefault="00797326" w:rsidP="0079732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985EFE6" w14:textId="77777777" w:rsidR="00797326" w:rsidRDefault="00797326" w:rsidP="0079732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2511C99" w14:textId="77777777" w:rsidR="00797326" w:rsidRDefault="00797326" w:rsidP="0079732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C315D0" w14:textId="77777777" w:rsidR="00797326" w:rsidRDefault="00797326" w:rsidP="00797326">
      <w:pPr>
        <w:tabs>
          <w:tab w:val="right" w:pos="1800"/>
          <w:tab w:val="left" w:pos="2160"/>
        </w:tabs>
        <w:adjustRightInd w:val="0"/>
        <w:ind w:left="2160" w:hanging="2160"/>
        <w:rPr>
          <w:szCs w:val="24"/>
        </w:rPr>
      </w:pPr>
      <w:r>
        <w:rPr>
          <w:szCs w:val="24"/>
        </w:rPr>
        <w:tab/>
      </w:r>
      <w:r>
        <w:rPr>
          <w:b/>
          <w:szCs w:val="24"/>
        </w:rPr>
        <w:t>Max Use:</w:t>
      </w:r>
      <w:r>
        <w:rPr>
          <w:szCs w:val="24"/>
        </w:rPr>
        <w:tab/>
        <w:t>&gt;1</w:t>
      </w:r>
    </w:p>
    <w:p w14:paraId="4328AC8C" w14:textId="77777777" w:rsidR="00797326" w:rsidRDefault="00797326" w:rsidP="0079732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A70447D" w14:textId="77777777" w:rsidR="00797326" w:rsidRDefault="00797326" w:rsidP="007973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00029C8" w14:textId="77777777" w:rsidR="00797326" w:rsidRDefault="00797326" w:rsidP="007973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14FA43C" w14:textId="77777777" w:rsidR="00797326" w:rsidRDefault="00797326" w:rsidP="0079732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75C960C" w14:textId="77777777" w:rsidR="00797326" w:rsidRDefault="00797326" w:rsidP="0079732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5F514C3" w14:textId="77777777" w:rsidR="00797326" w:rsidRDefault="00797326" w:rsidP="0079732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7326" w14:paraId="7D73725B" w14:textId="77777777" w:rsidTr="00C60ECE">
        <w:tc>
          <w:tcPr>
            <w:tcW w:w="1944" w:type="dxa"/>
            <w:tcBorders>
              <w:top w:val="nil"/>
              <w:left w:val="nil"/>
              <w:bottom w:val="nil"/>
              <w:right w:val="nil"/>
            </w:tcBorders>
          </w:tcPr>
          <w:p w14:paraId="362A64D7" w14:textId="77777777" w:rsidR="00797326" w:rsidRDefault="00797326" w:rsidP="00C60ECE">
            <w:pPr>
              <w:adjustRightInd w:val="0"/>
              <w:ind w:right="144"/>
              <w:jc w:val="right"/>
              <w:rPr>
                <w:sz w:val="24"/>
                <w:szCs w:val="24"/>
              </w:rPr>
            </w:pPr>
            <w:r>
              <w:rPr>
                <w:b/>
                <w:szCs w:val="24"/>
              </w:rPr>
              <w:t>Notes:</w:t>
            </w:r>
          </w:p>
        </w:tc>
        <w:tc>
          <w:tcPr>
            <w:tcW w:w="216" w:type="dxa"/>
            <w:tcBorders>
              <w:top w:val="nil"/>
              <w:left w:val="nil"/>
              <w:bottom w:val="nil"/>
              <w:right w:val="nil"/>
            </w:tcBorders>
          </w:tcPr>
          <w:p w14:paraId="136B6A71" w14:textId="77777777" w:rsidR="00797326" w:rsidRDefault="00797326" w:rsidP="00C60ECE">
            <w:pPr>
              <w:adjustRightInd w:val="0"/>
              <w:ind w:right="144"/>
              <w:jc w:val="right"/>
              <w:rPr>
                <w:sz w:val="24"/>
                <w:szCs w:val="24"/>
              </w:rPr>
            </w:pPr>
          </w:p>
        </w:tc>
        <w:tc>
          <w:tcPr>
            <w:tcW w:w="7343" w:type="dxa"/>
            <w:tcBorders>
              <w:top w:val="nil"/>
              <w:left w:val="nil"/>
              <w:bottom w:val="nil"/>
              <w:right w:val="nil"/>
            </w:tcBorders>
            <w:shd w:val="pct20" w:color="auto" w:fill="auto"/>
          </w:tcPr>
          <w:p w14:paraId="1ADF3ED4" w14:textId="77777777" w:rsidR="00797326" w:rsidRDefault="00797326" w:rsidP="00C60ECE">
            <w:pPr>
              <w:adjustRightInd w:val="0"/>
              <w:ind w:right="144"/>
              <w:rPr>
                <w:szCs w:val="24"/>
              </w:rPr>
            </w:pPr>
            <w:r>
              <w:rPr>
                <w:szCs w:val="24"/>
              </w:rPr>
              <w:t>More than one rejection reason code may be sent, by repeating the REF~7G segment.</w:t>
            </w:r>
          </w:p>
          <w:p w14:paraId="017A1353" w14:textId="77777777" w:rsidR="00797326" w:rsidRDefault="00797326" w:rsidP="00C60ECE">
            <w:pPr>
              <w:adjustRightInd w:val="0"/>
              <w:ind w:right="144"/>
              <w:rPr>
                <w:szCs w:val="24"/>
              </w:rPr>
            </w:pPr>
          </w:p>
          <w:p w14:paraId="4344157E" w14:textId="77777777" w:rsidR="00797326" w:rsidRDefault="00797326" w:rsidP="00C60ECE">
            <w:pPr>
              <w:adjustRightInd w:val="0"/>
              <w:ind w:right="144"/>
              <w:rPr>
                <w:szCs w:val="24"/>
              </w:rPr>
            </w:pPr>
            <w:r>
              <w:rPr>
                <w:szCs w:val="24"/>
              </w:rPr>
              <w:t xml:space="preserve">Accept Response: Not Used    </w:t>
            </w:r>
          </w:p>
          <w:p w14:paraId="25F96169" w14:textId="77777777" w:rsidR="00797326" w:rsidRDefault="00797326" w:rsidP="00C60ECE">
            <w:pPr>
              <w:adjustRightInd w:val="0"/>
              <w:ind w:right="144"/>
              <w:rPr>
                <w:szCs w:val="24"/>
              </w:rPr>
            </w:pPr>
            <w:proofErr w:type="gramStart"/>
            <w:r>
              <w:rPr>
                <w:szCs w:val="24"/>
              </w:rPr>
              <w:t>Reject Response</w:t>
            </w:r>
            <w:proofErr w:type="gramEnd"/>
            <w:r>
              <w:rPr>
                <w:szCs w:val="24"/>
              </w:rPr>
              <w:t>: Required</w:t>
            </w:r>
          </w:p>
          <w:p w14:paraId="6B1AC7E4" w14:textId="77777777" w:rsidR="00797326" w:rsidRDefault="00797326" w:rsidP="00C60ECE">
            <w:pPr>
              <w:adjustRightInd w:val="0"/>
              <w:ind w:right="144"/>
              <w:rPr>
                <w:sz w:val="24"/>
                <w:szCs w:val="24"/>
              </w:rPr>
            </w:pPr>
          </w:p>
        </w:tc>
      </w:tr>
      <w:tr w:rsidR="00797326" w14:paraId="352AB472" w14:textId="77777777" w:rsidTr="00C60ECE">
        <w:tc>
          <w:tcPr>
            <w:tcW w:w="1944" w:type="dxa"/>
            <w:tcBorders>
              <w:top w:val="nil"/>
              <w:left w:val="nil"/>
              <w:bottom w:val="nil"/>
              <w:right w:val="nil"/>
            </w:tcBorders>
          </w:tcPr>
          <w:p w14:paraId="50F70910" w14:textId="77777777" w:rsidR="00797326" w:rsidRDefault="00797326" w:rsidP="00C60ECE">
            <w:pPr>
              <w:adjustRightInd w:val="0"/>
              <w:ind w:right="144"/>
              <w:rPr>
                <w:sz w:val="24"/>
                <w:szCs w:val="24"/>
              </w:rPr>
            </w:pPr>
          </w:p>
        </w:tc>
        <w:tc>
          <w:tcPr>
            <w:tcW w:w="216" w:type="dxa"/>
            <w:tcBorders>
              <w:top w:val="nil"/>
              <w:left w:val="nil"/>
              <w:bottom w:val="nil"/>
              <w:right w:val="nil"/>
            </w:tcBorders>
          </w:tcPr>
          <w:p w14:paraId="30239C55" w14:textId="77777777" w:rsidR="00797326" w:rsidRDefault="00797326" w:rsidP="00C60ECE">
            <w:pPr>
              <w:adjustRightInd w:val="0"/>
              <w:ind w:right="144"/>
              <w:rPr>
                <w:sz w:val="24"/>
                <w:szCs w:val="24"/>
              </w:rPr>
            </w:pPr>
          </w:p>
        </w:tc>
        <w:tc>
          <w:tcPr>
            <w:tcW w:w="7343" w:type="dxa"/>
            <w:tcBorders>
              <w:top w:val="nil"/>
              <w:left w:val="nil"/>
              <w:bottom w:val="nil"/>
              <w:right w:val="nil"/>
            </w:tcBorders>
            <w:shd w:val="pct20" w:color="auto" w:fill="auto"/>
          </w:tcPr>
          <w:p w14:paraId="61312379" w14:textId="77777777" w:rsidR="00797326" w:rsidRDefault="00797326" w:rsidP="00C60ECE">
            <w:pPr>
              <w:adjustRightInd w:val="0"/>
              <w:ind w:right="144"/>
              <w:rPr>
                <w:sz w:val="24"/>
                <w:szCs w:val="24"/>
              </w:rPr>
            </w:pPr>
            <w:r>
              <w:rPr>
                <w:szCs w:val="24"/>
              </w:rPr>
              <w:t>REF~7G~A13~ADDITIONAL REASON TEXT HERE</w:t>
            </w:r>
          </w:p>
        </w:tc>
      </w:tr>
    </w:tbl>
    <w:p w14:paraId="42594AF0" w14:textId="77777777" w:rsidR="00797326" w:rsidRDefault="00797326" w:rsidP="00797326">
      <w:pPr>
        <w:adjustRightInd w:val="0"/>
        <w:rPr>
          <w:szCs w:val="24"/>
        </w:rPr>
      </w:pPr>
    </w:p>
    <w:p w14:paraId="769CA4A3" w14:textId="77777777" w:rsidR="00797326" w:rsidRDefault="00797326" w:rsidP="00797326">
      <w:pPr>
        <w:adjustRightInd w:val="0"/>
        <w:jc w:val="center"/>
        <w:rPr>
          <w:b/>
          <w:szCs w:val="24"/>
        </w:rPr>
      </w:pPr>
      <w:r>
        <w:rPr>
          <w:b/>
          <w:szCs w:val="24"/>
        </w:rPr>
        <w:t>Data Element Summary</w:t>
      </w:r>
    </w:p>
    <w:p w14:paraId="7264FE0B" w14:textId="77777777" w:rsidR="00797326" w:rsidRDefault="00797326" w:rsidP="007973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72DD84" w14:textId="77777777" w:rsidR="00797326" w:rsidRDefault="00797326" w:rsidP="007973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7326" w14:paraId="3AB4723B" w14:textId="77777777" w:rsidTr="00C60ECE">
        <w:tc>
          <w:tcPr>
            <w:tcW w:w="1007" w:type="dxa"/>
            <w:tcBorders>
              <w:top w:val="nil"/>
              <w:left w:val="nil"/>
              <w:bottom w:val="nil"/>
              <w:right w:val="nil"/>
            </w:tcBorders>
          </w:tcPr>
          <w:p w14:paraId="7CA8CB9E" w14:textId="77777777" w:rsidR="00797326" w:rsidRDefault="00797326" w:rsidP="00C60EC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987537" w14:textId="77777777" w:rsidR="00797326" w:rsidRDefault="00797326" w:rsidP="00C60ECE">
            <w:pPr>
              <w:adjustRightInd w:val="0"/>
              <w:ind w:right="144"/>
              <w:jc w:val="center"/>
              <w:rPr>
                <w:sz w:val="24"/>
                <w:szCs w:val="24"/>
              </w:rPr>
            </w:pPr>
            <w:r>
              <w:rPr>
                <w:b/>
                <w:szCs w:val="24"/>
              </w:rPr>
              <w:t>REF01</w:t>
            </w:r>
          </w:p>
        </w:tc>
        <w:tc>
          <w:tcPr>
            <w:tcW w:w="892" w:type="dxa"/>
            <w:tcBorders>
              <w:top w:val="nil"/>
              <w:left w:val="nil"/>
              <w:bottom w:val="nil"/>
              <w:right w:val="nil"/>
            </w:tcBorders>
          </w:tcPr>
          <w:p w14:paraId="5DD5B2E5" w14:textId="77777777" w:rsidR="00797326" w:rsidRDefault="00797326" w:rsidP="00C60EC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A3CD507" w14:textId="77777777" w:rsidR="00797326" w:rsidRDefault="00797326" w:rsidP="00C60EC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AC56594" w14:textId="77777777" w:rsidR="00797326" w:rsidRDefault="00797326" w:rsidP="00C60ECE">
            <w:pPr>
              <w:adjustRightInd w:val="0"/>
              <w:ind w:right="144"/>
              <w:jc w:val="center"/>
              <w:rPr>
                <w:sz w:val="24"/>
                <w:szCs w:val="24"/>
              </w:rPr>
            </w:pPr>
            <w:r>
              <w:rPr>
                <w:b/>
                <w:szCs w:val="24"/>
              </w:rPr>
              <w:t>M</w:t>
            </w:r>
          </w:p>
        </w:tc>
        <w:tc>
          <w:tcPr>
            <w:tcW w:w="14" w:type="dxa"/>
            <w:tcBorders>
              <w:top w:val="nil"/>
              <w:left w:val="nil"/>
              <w:bottom w:val="nil"/>
              <w:right w:val="nil"/>
            </w:tcBorders>
          </w:tcPr>
          <w:p w14:paraId="41D6B828" w14:textId="77777777" w:rsidR="00797326" w:rsidRDefault="00797326" w:rsidP="00C60ECE">
            <w:pPr>
              <w:adjustRightInd w:val="0"/>
              <w:ind w:right="144"/>
              <w:jc w:val="center"/>
              <w:rPr>
                <w:sz w:val="24"/>
                <w:szCs w:val="24"/>
              </w:rPr>
            </w:pPr>
          </w:p>
        </w:tc>
        <w:tc>
          <w:tcPr>
            <w:tcW w:w="1440" w:type="dxa"/>
            <w:gridSpan w:val="3"/>
            <w:tcBorders>
              <w:top w:val="nil"/>
              <w:left w:val="nil"/>
              <w:bottom w:val="nil"/>
              <w:right w:val="nil"/>
            </w:tcBorders>
          </w:tcPr>
          <w:p w14:paraId="6563A4C1" w14:textId="77777777" w:rsidR="00797326" w:rsidRDefault="00797326" w:rsidP="00C60ECE">
            <w:pPr>
              <w:adjustRightInd w:val="0"/>
              <w:ind w:right="144"/>
              <w:rPr>
                <w:sz w:val="24"/>
                <w:szCs w:val="24"/>
              </w:rPr>
            </w:pPr>
            <w:r>
              <w:rPr>
                <w:b/>
                <w:szCs w:val="24"/>
              </w:rPr>
              <w:t>ID 2/3</w:t>
            </w:r>
          </w:p>
        </w:tc>
      </w:tr>
      <w:tr w:rsidR="00797326" w14:paraId="22AB1F10" w14:textId="77777777" w:rsidTr="00C60ECE">
        <w:trPr>
          <w:gridAfter w:val="1"/>
          <w:wAfter w:w="330" w:type="dxa"/>
        </w:trPr>
        <w:tc>
          <w:tcPr>
            <w:tcW w:w="2980" w:type="dxa"/>
            <w:gridSpan w:val="3"/>
            <w:tcBorders>
              <w:top w:val="nil"/>
              <w:left w:val="nil"/>
              <w:bottom w:val="nil"/>
              <w:right w:val="nil"/>
            </w:tcBorders>
          </w:tcPr>
          <w:p w14:paraId="378F0D69" w14:textId="77777777" w:rsidR="00797326" w:rsidRDefault="00797326" w:rsidP="00C60ECE">
            <w:pPr>
              <w:adjustRightInd w:val="0"/>
              <w:ind w:right="144"/>
              <w:rPr>
                <w:sz w:val="24"/>
                <w:szCs w:val="24"/>
              </w:rPr>
            </w:pPr>
          </w:p>
        </w:tc>
        <w:tc>
          <w:tcPr>
            <w:tcW w:w="6523" w:type="dxa"/>
            <w:gridSpan w:val="8"/>
            <w:tcBorders>
              <w:top w:val="nil"/>
              <w:left w:val="nil"/>
              <w:bottom w:val="nil"/>
              <w:right w:val="nil"/>
            </w:tcBorders>
          </w:tcPr>
          <w:p w14:paraId="06025608" w14:textId="77777777" w:rsidR="00797326" w:rsidRDefault="00797326" w:rsidP="00C60ECE">
            <w:pPr>
              <w:adjustRightInd w:val="0"/>
              <w:ind w:right="144"/>
              <w:rPr>
                <w:sz w:val="24"/>
                <w:szCs w:val="24"/>
              </w:rPr>
            </w:pPr>
            <w:r>
              <w:rPr>
                <w:szCs w:val="24"/>
              </w:rPr>
              <w:t>Code qualifying the Reference Identification</w:t>
            </w:r>
          </w:p>
        </w:tc>
      </w:tr>
      <w:tr w:rsidR="00797326" w14:paraId="2CC40D60" w14:textId="77777777" w:rsidTr="00C60ECE">
        <w:trPr>
          <w:gridAfter w:val="1"/>
          <w:wAfter w:w="331" w:type="dxa"/>
        </w:trPr>
        <w:tc>
          <w:tcPr>
            <w:tcW w:w="3168" w:type="dxa"/>
            <w:gridSpan w:val="4"/>
            <w:tcBorders>
              <w:top w:val="nil"/>
              <w:left w:val="nil"/>
              <w:bottom w:val="nil"/>
              <w:right w:val="nil"/>
            </w:tcBorders>
          </w:tcPr>
          <w:p w14:paraId="19D37E75"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61A71995" w14:textId="77777777" w:rsidR="00797326" w:rsidRDefault="00797326" w:rsidP="00C60ECE">
            <w:pPr>
              <w:adjustRightInd w:val="0"/>
              <w:ind w:right="144"/>
              <w:rPr>
                <w:sz w:val="24"/>
                <w:szCs w:val="24"/>
              </w:rPr>
            </w:pPr>
            <w:r>
              <w:rPr>
                <w:szCs w:val="24"/>
              </w:rPr>
              <w:t>7G</w:t>
            </w:r>
          </w:p>
        </w:tc>
        <w:tc>
          <w:tcPr>
            <w:tcW w:w="144" w:type="dxa"/>
            <w:tcBorders>
              <w:top w:val="nil"/>
              <w:left w:val="nil"/>
              <w:bottom w:val="nil"/>
              <w:right w:val="nil"/>
            </w:tcBorders>
          </w:tcPr>
          <w:p w14:paraId="628D431E"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6054B581" w14:textId="77777777" w:rsidR="00797326" w:rsidRDefault="00797326" w:rsidP="00C60ECE">
            <w:pPr>
              <w:adjustRightInd w:val="0"/>
              <w:ind w:right="144"/>
              <w:rPr>
                <w:sz w:val="24"/>
                <w:szCs w:val="24"/>
              </w:rPr>
            </w:pPr>
            <w:r>
              <w:rPr>
                <w:szCs w:val="24"/>
              </w:rPr>
              <w:t>Data Quality Reject Reason</w:t>
            </w:r>
          </w:p>
        </w:tc>
      </w:tr>
      <w:tr w:rsidR="00797326" w14:paraId="64AD9A7C" w14:textId="77777777" w:rsidTr="00C60ECE">
        <w:trPr>
          <w:gridAfter w:val="2"/>
          <w:wAfter w:w="473" w:type="dxa"/>
        </w:trPr>
        <w:tc>
          <w:tcPr>
            <w:tcW w:w="4680" w:type="dxa"/>
            <w:gridSpan w:val="6"/>
            <w:tcBorders>
              <w:top w:val="nil"/>
              <w:left w:val="nil"/>
              <w:bottom w:val="nil"/>
              <w:right w:val="nil"/>
            </w:tcBorders>
          </w:tcPr>
          <w:p w14:paraId="7841EAD9"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13DB71E8" w14:textId="77777777" w:rsidR="00797326" w:rsidRDefault="00797326" w:rsidP="00C60ECE">
            <w:pPr>
              <w:adjustRightInd w:val="0"/>
              <w:ind w:right="144"/>
              <w:rPr>
                <w:sz w:val="24"/>
                <w:szCs w:val="24"/>
              </w:rPr>
            </w:pPr>
            <w:r>
              <w:rPr>
                <w:szCs w:val="24"/>
              </w:rPr>
              <w:t>Reject reasons associated with a reject status notification.</w:t>
            </w:r>
          </w:p>
        </w:tc>
      </w:tr>
      <w:tr w:rsidR="00797326" w14:paraId="2E4386C9" w14:textId="77777777" w:rsidTr="00C60ECE">
        <w:tc>
          <w:tcPr>
            <w:tcW w:w="1007" w:type="dxa"/>
            <w:tcBorders>
              <w:top w:val="nil"/>
              <w:left w:val="nil"/>
              <w:bottom w:val="nil"/>
              <w:right w:val="nil"/>
            </w:tcBorders>
          </w:tcPr>
          <w:p w14:paraId="730C72A4" w14:textId="77777777" w:rsidR="00797326" w:rsidRDefault="00797326" w:rsidP="00C60ECE">
            <w:pPr>
              <w:adjustRightInd w:val="0"/>
              <w:ind w:right="144"/>
              <w:rPr>
                <w:sz w:val="24"/>
                <w:szCs w:val="24"/>
              </w:rPr>
            </w:pPr>
            <w:r>
              <w:rPr>
                <w:b/>
                <w:szCs w:val="24"/>
              </w:rPr>
              <w:t>Must Use</w:t>
            </w:r>
          </w:p>
        </w:tc>
        <w:tc>
          <w:tcPr>
            <w:tcW w:w="1080" w:type="dxa"/>
            <w:tcBorders>
              <w:top w:val="nil"/>
              <w:left w:val="nil"/>
              <w:bottom w:val="nil"/>
              <w:right w:val="nil"/>
            </w:tcBorders>
          </w:tcPr>
          <w:p w14:paraId="3F96F77D" w14:textId="77777777" w:rsidR="00797326" w:rsidRDefault="00797326" w:rsidP="00C60ECE">
            <w:pPr>
              <w:adjustRightInd w:val="0"/>
              <w:ind w:right="144"/>
              <w:jc w:val="center"/>
              <w:rPr>
                <w:sz w:val="24"/>
                <w:szCs w:val="24"/>
              </w:rPr>
            </w:pPr>
            <w:r>
              <w:rPr>
                <w:b/>
                <w:szCs w:val="24"/>
              </w:rPr>
              <w:t>REF02</w:t>
            </w:r>
          </w:p>
        </w:tc>
        <w:tc>
          <w:tcPr>
            <w:tcW w:w="892" w:type="dxa"/>
            <w:tcBorders>
              <w:top w:val="nil"/>
              <w:left w:val="nil"/>
              <w:bottom w:val="nil"/>
              <w:right w:val="nil"/>
            </w:tcBorders>
          </w:tcPr>
          <w:p w14:paraId="1DA13E45" w14:textId="77777777" w:rsidR="00797326" w:rsidRDefault="00797326" w:rsidP="00C60EC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DDE97F6" w14:textId="77777777" w:rsidR="00797326" w:rsidRDefault="00797326" w:rsidP="00C60ECE">
            <w:pPr>
              <w:adjustRightInd w:val="0"/>
              <w:ind w:right="144"/>
              <w:rPr>
                <w:sz w:val="24"/>
                <w:szCs w:val="24"/>
              </w:rPr>
            </w:pPr>
            <w:r>
              <w:rPr>
                <w:b/>
                <w:szCs w:val="24"/>
              </w:rPr>
              <w:t>Reference Identification</w:t>
            </w:r>
          </w:p>
        </w:tc>
        <w:tc>
          <w:tcPr>
            <w:tcW w:w="432" w:type="dxa"/>
            <w:tcBorders>
              <w:top w:val="nil"/>
              <w:left w:val="nil"/>
              <w:bottom w:val="nil"/>
              <w:right w:val="nil"/>
            </w:tcBorders>
          </w:tcPr>
          <w:p w14:paraId="6F78895D" w14:textId="77777777" w:rsidR="00797326" w:rsidRDefault="00797326" w:rsidP="00C60ECE">
            <w:pPr>
              <w:adjustRightInd w:val="0"/>
              <w:ind w:right="144"/>
              <w:jc w:val="center"/>
              <w:rPr>
                <w:sz w:val="24"/>
                <w:szCs w:val="24"/>
              </w:rPr>
            </w:pPr>
            <w:r>
              <w:rPr>
                <w:b/>
                <w:szCs w:val="24"/>
              </w:rPr>
              <w:t>X</w:t>
            </w:r>
          </w:p>
        </w:tc>
        <w:tc>
          <w:tcPr>
            <w:tcW w:w="14" w:type="dxa"/>
            <w:tcBorders>
              <w:top w:val="nil"/>
              <w:left w:val="nil"/>
              <w:bottom w:val="nil"/>
              <w:right w:val="nil"/>
            </w:tcBorders>
          </w:tcPr>
          <w:p w14:paraId="7E3A9C2F" w14:textId="77777777" w:rsidR="00797326" w:rsidRDefault="00797326" w:rsidP="00C60ECE">
            <w:pPr>
              <w:adjustRightInd w:val="0"/>
              <w:ind w:right="144"/>
              <w:jc w:val="center"/>
              <w:rPr>
                <w:sz w:val="24"/>
                <w:szCs w:val="24"/>
              </w:rPr>
            </w:pPr>
          </w:p>
        </w:tc>
        <w:tc>
          <w:tcPr>
            <w:tcW w:w="1440" w:type="dxa"/>
            <w:gridSpan w:val="3"/>
            <w:tcBorders>
              <w:top w:val="nil"/>
              <w:left w:val="nil"/>
              <w:bottom w:val="nil"/>
              <w:right w:val="nil"/>
            </w:tcBorders>
          </w:tcPr>
          <w:p w14:paraId="2986AA64" w14:textId="77777777" w:rsidR="00797326" w:rsidRDefault="00797326" w:rsidP="00C60ECE">
            <w:pPr>
              <w:adjustRightInd w:val="0"/>
              <w:ind w:right="144"/>
              <w:rPr>
                <w:sz w:val="24"/>
                <w:szCs w:val="24"/>
              </w:rPr>
            </w:pPr>
            <w:r>
              <w:rPr>
                <w:b/>
                <w:szCs w:val="24"/>
              </w:rPr>
              <w:t>AN 1/30</w:t>
            </w:r>
          </w:p>
        </w:tc>
      </w:tr>
      <w:tr w:rsidR="00797326" w14:paraId="7EA91D78" w14:textId="77777777" w:rsidTr="00C60ECE">
        <w:trPr>
          <w:gridAfter w:val="1"/>
          <w:wAfter w:w="330" w:type="dxa"/>
        </w:trPr>
        <w:tc>
          <w:tcPr>
            <w:tcW w:w="2980" w:type="dxa"/>
            <w:gridSpan w:val="3"/>
            <w:tcBorders>
              <w:top w:val="nil"/>
              <w:left w:val="nil"/>
              <w:bottom w:val="nil"/>
              <w:right w:val="nil"/>
            </w:tcBorders>
          </w:tcPr>
          <w:p w14:paraId="6F96994B" w14:textId="77777777" w:rsidR="00797326" w:rsidRDefault="00797326" w:rsidP="00C60ECE">
            <w:pPr>
              <w:adjustRightInd w:val="0"/>
              <w:ind w:right="144"/>
              <w:rPr>
                <w:sz w:val="24"/>
                <w:szCs w:val="24"/>
              </w:rPr>
            </w:pPr>
          </w:p>
        </w:tc>
        <w:tc>
          <w:tcPr>
            <w:tcW w:w="6523" w:type="dxa"/>
            <w:gridSpan w:val="8"/>
            <w:tcBorders>
              <w:top w:val="nil"/>
              <w:left w:val="nil"/>
              <w:bottom w:val="nil"/>
              <w:right w:val="nil"/>
            </w:tcBorders>
          </w:tcPr>
          <w:p w14:paraId="7F83CF00" w14:textId="77777777" w:rsidR="00797326" w:rsidRDefault="00797326" w:rsidP="00C60ECE">
            <w:pPr>
              <w:adjustRightInd w:val="0"/>
              <w:ind w:right="144"/>
              <w:rPr>
                <w:sz w:val="24"/>
                <w:szCs w:val="24"/>
              </w:rPr>
            </w:pPr>
            <w:r>
              <w:rPr>
                <w:szCs w:val="24"/>
              </w:rPr>
              <w:t>Reference information as defined for a particular Transaction Set or as specified by the Reference Identification Qualifier</w:t>
            </w:r>
          </w:p>
        </w:tc>
      </w:tr>
      <w:tr w:rsidR="00797326" w14:paraId="6907E8D9" w14:textId="77777777" w:rsidTr="00C60ECE">
        <w:trPr>
          <w:gridAfter w:val="1"/>
          <w:wAfter w:w="331" w:type="dxa"/>
        </w:trPr>
        <w:tc>
          <w:tcPr>
            <w:tcW w:w="3168" w:type="dxa"/>
            <w:gridSpan w:val="4"/>
            <w:tcBorders>
              <w:top w:val="nil"/>
              <w:left w:val="nil"/>
              <w:bottom w:val="nil"/>
              <w:right w:val="nil"/>
            </w:tcBorders>
          </w:tcPr>
          <w:p w14:paraId="38DC8925"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7F86105A" w14:textId="77777777" w:rsidR="00797326" w:rsidRDefault="00797326" w:rsidP="00C60ECE">
            <w:pPr>
              <w:adjustRightInd w:val="0"/>
              <w:ind w:right="144"/>
              <w:rPr>
                <w:sz w:val="24"/>
                <w:szCs w:val="24"/>
              </w:rPr>
            </w:pPr>
            <w:r>
              <w:rPr>
                <w:szCs w:val="24"/>
              </w:rPr>
              <w:t>017</w:t>
            </w:r>
          </w:p>
        </w:tc>
        <w:tc>
          <w:tcPr>
            <w:tcW w:w="144" w:type="dxa"/>
            <w:tcBorders>
              <w:top w:val="nil"/>
              <w:left w:val="nil"/>
              <w:bottom w:val="nil"/>
              <w:right w:val="nil"/>
            </w:tcBorders>
          </w:tcPr>
          <w:p w14:paraId="552E4A93"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6BEFC93C" w14:textId="77777777" w:rsidR="00797326" w:rsidRDefault="00797326" w:rsidP="00C60ECE">
            <w:pPr>
              <w:adjustRightInd w:val="0"/>
              <w:ind w:right="144"/>
              <w:rPr>
                <w:sz w:val="24"/>
                <w:szCs w:val="24"/>
              </w:rPr>
            </w:pPr>
            <w:r>
              <w:rPr>
                <w:szCs w:val="24"/>
              </w:rPr>
              <w:t>Service Terminated because Service Provider went Out of Business</w:t>
            </w:r>
          </w:p>
        </w:tc>
      </w:tr>
      <w:tr w:rsidR="00797326" w14:paraId="7C30C7C3" w14:textId="77777777" w:rsidTr="00C60ECE">
        <w:trPr>
          <w:gridAfter w:val="2"/>
          <w:wAfter w:w="473" w:type="dxa"/>
        </w:trPr>
        <w:tc>
          <w:tcPr>
            <w:tcW w:w="4680" w:type="dxa"/>
            <w:gridSpan w:val="6"/>
            <w:tcBorders>
              <w:top w:val="nil"/>
              <w:left w:val="nil"/>
              <w:bottom w:val="nil"/>
              <w:right w:val="nil"/>
            </w:tcBorders>
          </w:tcPr>
          <w:p w14:paraId="6F7CB5F4"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1E5D4BC7" w14:textId="77777777" w:rsidR="00797326" w:rsidRDefault="00797326" w:rsidP="00C60ECE">
            <w:pPr>
              <w:adjustRightInd w:val="0"/>
              <w:ind w:right="144"/>
              <w:rPr>
                <w:sz w:val="24"/>
                <w:szCs w:val="24"/>
              </w:rPr>
            </w:pPr>
            <w:r>
              <w:rPr>
                <w:szCs w:val="24"/>
              </w:rPr>
              <w:t xml:space="preserve">Received initiating TX SET transaction from CR that is </w:t>
            </w:r>
            <w:proofErr w:type="gramStart"/>
            <w:r>
              <w:rPr>
                <w:szCs w:val="24"/>
              </w:rPr>
              <w:t>exiting</w:t>
            </w:r>
            <w:proofErr w:type="gramEnd"/>
            <w:r>
              <w:rPr>
                <w:szCs w:val="24"/>
              </w:rPr>
              <w:t xml:space="preserve"> the Market- For ERCOT use only</w:t>
            </w:r>
          </w:p>
        </w:tc>
      </w:tr>
      <w:tr w:rsidR="00797326" w14:paraId="2EC249F0" w14:textId="77777777" w:rsidTr="00C60ECE">
        <w:trPr>
          <w:gridAfter w:val="1"/>
          <w:wAfter w:w="331" w:type="dxa"/>
        </w:trPr>
        <w:tc>
          <w:tcPr>
            <w:tcW w:w="3168" w:type="dxa"/>
            <w:gridSpan w:val="4"/>
            <w:tcBorders>
              <w:top w:val="nil"/>
              <w:left w:val="nil"/>
              <w:bottom w:val="nil"/>
              <w:right w:val="nil"/>
            </w:tcBorders>
          </w:tcPr>
          <w:p w14:paraId="766C8610"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3C600854" w14:textId="77777777" w:rsidR="00797326" w:rsidRDefault="00797326" w:rsidP="00C60ECE">
            <w:pPr>
              <w:adjustRightInd w:val="0"/>
              <w:ind w:right="144"/>
              <w:rPr>
                <w:sz w:val="24"/>
                <w:szCs w:val="24"/>
              </w:rPr>
            </w:pPr>
            <w:r>
              <w:rPr>
                <w:szCs w:val="24"/>
              </w:rPr>
              <w:t>A13</w:t>
            </w:r>
          </w:p>
        </w:tc>
        <w:tc>
          <w:tcPr>
            <w:tcW w:w="144" w:type="dxa"/>
            <w:tcBorders>
              <w:top w:val="nil"/>
              <w:left w:val="nil"/>
              <w:bottom w:val="nil"/>
              <w:right w:val="nil"/>
            </w:tcBorders>
          </w:tcPr>
          <w:p w14:paraId="4B2C4360"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7C2190F0" w14:textId="77777777" w:rsidR="00797326" w:rsidRDefault="00797326" w:rsidP="00C60ECE">
            <w:pPr>
              <w:adjustRightInd w:val="0"/>
              <w:ind w:right="144"/>
              <w:rPr>
                <w:sz w:val="24"/>
                <w:szCs w:val="24"/>
              </w:rPr>
            </w:pPr>
            <w:r>
              <w:rPr>
                <w:szCs w:val="24"/>
              </w:rPr>
              <w:t>Other</w:t>
            </w:r>
          </w:p>
        </w:tc>
      </w:tr>
      <w:tr w:rsidR="00797326" w14:paraId="6D93D156" w14:textId="77777777" w:rsidTr="00C60ECE">
        <w:trPr>
          <w:gridAfter w:val="2"/>
          <w:wAfter w:w="473" w:type="dxa"/>
        </w:trPr>
        <w:tc>
          <w:tcPr>
            <w:tcW w:w="4680" w:type="dxa"/>
            <w:gridSpan w:val="6"/>
            <w:tcBorders>
              <w:top w:val="nil"/>
              <w:left w:val="nil"/>
              <w:bottom w:val="nil"/>
              <w:right w:val="nil"/>
            </w:tcBorders>
          </w:tcPr>
          <w:p w14:paraId="6E9B54AD"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580C5E8B" w14:textId="77777777" w:rsidR="00797326" w:rsidRDefault="00797326" w:rsidP="00C60ECE">
            <w:pPr>
              <w:adjustRightInd w:val="0"/>
              <w:ind w:right="144"/>
              <w:rPr>
                <w:sz w:val="24"/>
                <w:szCs w:val="24"/>
              </w:rPr>
            </w:pPr>
            <w:r>
              <w:rPr>
                <w:szCs w:val="24"/>
              </w:rPr>
              <w:t>Explanation Required in REF03.</w:t>
            </w:r>
          </w:p>
        </w:tc>
      </w:tr>
      <w:tr w:rsidR="00797326" w14:paraId="3E38DCD8" w14:textId="77777777" w:rsidTr="00C60ECE">
        <w:trPr>
          <w:gridAfter w:val="1"/>
          <w:wAfter w:w="331" w:type="dxa"/>
        </w:trPr>
        <w:tc>
          <w:tcPr>
            <w:tcW w:w="3168" w:type="dxa"/>
            <w:gridSpan w:val="4"/>
            <w:tcBorders>
              <w:top w:val="nil"/>
              <w:left w:val="nil"/>
              <w:bottom w:val="nil"/>
              <w:right w:val="nil"/>
            </w:tcBorders>
          </w:tcPr>
          <w:p w14:paraId="5AD2BE16"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61D336EB" w14:textId="77777777" w:rsidR="00797326" w:rsidRDefault="00797326" w:rsidP="00C60ECE">
            <w:pPr>
              <w:adjustRightInd w:val="0"/>
              <w:ind w:right="144"/>
              <w:rPr>
                <w:sz w:val="24"/>
                <w:szCs w:val="24"/>
              </w:rPr>
            </w:pPr>
            <w:r>
              <w:rPr>
                <w:szCs w:val="24"/>
              </w:rPr>
              <w:t>A76</w:t>
            </w:r>
          </w:p>
        </w:tc>
        <w:tc>
          <w:tcPr>
            <w:tcW w:w="144" w:type="dxa"/>
            <w:tcBorders>
              <w:top w:val="nil"/>
              <w:left w:val="nil"/>
              <w:bottom w:val="nil"/>
              <w:right w:val="nil"/>
            </w:tcBorders>
          </w:tcPr>
          <w:p w14:paraId="7EEEC8E8"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299E6FEF" w14:textId="77777777" w:rsidR="00797326" w:rsidRDefault="00797326" w:rsidP="00C60ECE">
            <w:pPr>
              <w:adjustRightInd w:val="0"/>
              <w:ind w:right="144"/>
              <w:rPr>
                <w:sz w:val="24"/>
                <w:szCs w:val="24"/>
              </w:rPr>
            </w:pPr>
            <w:r>
              <w:rPr>
                <w:szCs w:val="24"/>
              </w:rPr>
              <w:t>ESI ID Invalid or Not Found</w:t>
            </w:r>
          </w:p>
        </w:tc>
      </w:tr>
      <w:tr w:rsidR="00797326" w14:paraId="06FD2A72" w14:textId="77777777" w:rsidTr="00C60ECE">
        <w:trPr>
          <w:gridAfter w:val="1"/>
          <w:wAfter w:w="331" w:type="dxa"/>
        </w:trPr>
        <w:tc>
          <w:tcPr>
            <w:tcW w:w="3168" w:type="dxa"/>
            <w:gridSpan w:val="4"/>
            <w:tcBorders>
              <w:top w:val="nil"/>
              <w:left w:val="nil"/>
              <w:bottom w:val="nil"/>
              <w:right w:val="nil"/>
            </w:tcBorders>
          </w:tcPr>
          <w:p w14:paraId="267D2D14"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2B370D3E" w14:textId="77777777" w:rsidR="00797326" w:rsidRDefault="00797326" w:rsidP="00C60ECE">
            <w:pPr>
              <w:adjustRightInd w:val="0"/>
              <w:ind w:right="144"/>
              <w:rPr>
                <w:sz w:val="24"/>
                <w:szCs w:val="24"/>
              </w:rPr>
            </w:pPr>
            <w:r>
              <w:rPr>
                <w:szCs w:val="24"/>
              </w:rPr>
              <w:t>A78</w:t>
            </w:r>
          </w:p>
        </w:tc>
        <w:tc>
          <w:tcPr>
            <w:tcW w:w="144" w:type="dxa"/>
            <w:tcBorders>
              <w:top w:val="nil"/>
              <w:left w:val="nil"/>
              <w:bottom w:val="nil"/>
              <w:right w:val="nil"/>
            </w:tcBorders>
          </w:tcPr>
          <w:p w14:paraId="7A03C71B"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7DFA50DD" w14:textId="77777777" w:rsidR="00797326" w:rsidRDefault="00797326" w:rsidP="00C60ECE">
            <w:pPr>
              <w:adjustRightInd w:val="0"/>
              <w:ind w:right="144"/>
              <w:rPr>
                <w:sz w:val="24"/>
                <w:szCs w:val="24"/>
              </w:rPr>
            </w:pPr>
            <w:r>
              <w:rPr>
                <w:szCs w:val="24"/>
              </w:rPr>
              <w:t>Item or Service Already Established</w:t>
            </w:r>
          </w:p>
        </w:tc>
      </w:tr>
      <w:tr w:rsidR="00797326" w14:paraId="2EA54AFC" w14:textId="77777777" w:rsidTr="00C60ECE">
        <w:trPr>
          <w:gridAfter w:val="2"/>
          <w:wAfter w:w="473" w:type="dxa"/>
        </w:trPr>
        <w:tc>
          <w:tcPr>
            <w:tcW w:w="4680" w:type="dxa"/>
            <w:gridSpan w:val="6"/>
            <w:tcBorders>
              <w:top w:val="nil"/>
              <w:left w:val="nil"/>
              <w:bottom w:val="nil"/>
              <w:right w:val="nil"/>
            </w:tcBorders>
          </w:tcPr>
          <w:p w14:paraId="39520A24"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1B5BDFCC" w14:textId="77777777" w:rsidR="00797326" w:rsidRDefault="00797326" w:rsidP="00C60ECE">
            <w:pPr>
              <w:adjustRightInd w:val="0"/>
              <w:ind w:right="144"/>
              <w:rPr>
                <w:sz w:val="24"/>
                <w:szCs w:val="24"/>
              </w:rPr>
            </w:pPr>
            <w:r>
              <w:rPr>
                <w:szCs w:val="24"/>
              </w:rPr>
              <w:t xml:space="preserve">Requested action has already </w:t>
            </w:r>
            <w:proofErr w:type="gramStart"/>
            <w:r>
              <w:rPr>
                <w:szCs w:val="24"/>
              </w:rPr>
              <w:t>completed</w:t>
            </w:r>
            <w:proofErr w:type="gramEnd"/>
            <w:r>
              <w:rPr>
                <w:szCs w:val="24"/>
              </w:rPr>
              <w:t>.  Used by TDSP and ERCOT only</w:t>
            </w:r>
          </w:p>
        </w:tc>
      </w:tr>
      <w:tr w:rsidR="00797326" w14:paraId="666AACE0" w14:textId="77777777" w:rsidTr="00C60ECE">
        <w:trPr>
          <w:gridAfter w:val="1"/>
          <w:wAfter w:w="331" w:type="dxa"/>
        </w:trPr>
        <w:tc>
          <w:tcPr>
            <w:tcW w:w="3168" w:type="dxa"/>
            <w:gridSpan w:val="4"/>
            <w:tcBorders>
              <w:top w:val="nil"/>
              <w:left w:val="nil"/>
              <w:bottom w:val="nil"/>
              <w:right w:val="nil"/>
            </w:tcBorders>
          </w:tcPr>
          <w:p w14:paraId="163A7007"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5AE88526" w14:textId="77777777" w:rsidR="00797326" w:rsidRDefault="00797326" w:rsidP="00C60ECE">
            <w:pPr>
              <w:adjustRightInd w:val="0"/>
              <w:ind w:right="144"/>
              <w:rPr>
                <w:sz w:val="24"/>
                <w:szCs w:val="24"/>
              </w:rPr>
            </w:pPr>
            <w:r>
              <w:rPr>
                <w:szCs w:val="24"/>
              </w:rPr>
              <w:t>A79</w:t>
            </w:r>
          </w:p>
        </w:tc>
        <w:tc>
          <w:tcPr>
            <w:tcW w:w="144" w:type="dxa"/>
            <w:tcBorders>
              <w:top w:val="nil"/>
              <w:left w:val="nil"/>
              <w:bottom w:val="nil"/>
              <w:right w:val="nil"/>
            </w:tcBorders>
          </w:tcPr>
          <w:p w14:paraId="2548DD05"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7753D6F7" w14:textId="77777777" w:rsidR="00797326" w:rsidRDefault="00797326" w:rsidP="00C60ECE">
            <w:pPr>
              <w:adjustRightInd w:val="0"/>
              <w:ind w:right="144"/>
              <w:rPr>
                <w:sz w:val="24"/>
                <w:szCs w:val="24"/>
              </w:rPr>
            </w:pPr>
            <w:r>
              <w:rPr>
                <w:szCs w:val="24"/>
              </w:rPr>
              <w:t>Item or Service Not Established</w:t>
            </w:r>
          </w:p>
        </w:tc>
      </w:tr>
      <w:tr w:rsidR="00797326" w14:paraId="078B8813" w14:textId="77777777" w:rsidTr="00C60ECE">
        <w:trPr>
          <w:gridAfter w:val="2"/>
          <w:wAfter w:w="473" w:type="dxa"/>
        </w:trPr>
        <w:tc>
          <w:tcPr>
            <w:tcW w:w="4680" w:type="dxa"/>
            <w:gridSpan w:val="6"/>
            <w:tcBorders>
              <w:top w:val="nil"/>
              <w:left w:val="nil"/>
              <w:bottom w:val="nil"/>
              <w:right w:val="nil"/>
            </w:tcBorders>
          </w:tcPr>
          <w:p w14:paraId="257703FD"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61E0C8FD" w14:textId="77777777" w:rsidR="00797326" w:rsidRDefault="00797326" w:rsidP="00C60ECE">
            <w:pPr>
              <w:adjustRightInd w:val="0"/>
              <w:ind w:right="144"/>
              <w:rPr>
                <w:sz w:val="24"/>
                <w:szCs w:val="24"/>
              </w:rPr>
            </w:pPr>
            <w:r>
              <w:rPr>
                <w:szCs w:val="24"/>
              </w:rPr>
              <w:t xml:space="preserve">The reference number (BGN06) does not match </w:t>
            </w:r>
            <w:proofErr w:type="gramStart"/>
            <w:r>
              <w:rPr>
                <w:szCs w:val="24"/>
              </w:rPr>
              <w:t>a previous reference</w:t>
            </w:r>
            <w:proofErr w:type="gramEnd"/>
            <w:r>
              <w:rPr>
                <w:szCs w:val="24"/>
              </w:rPr>
              <w:t xml:space="preserve"> number.</w:t>
            </w:r>
          </w:p>
        </w:tc>
      </w:tr>
      <w:tr w:rsidR="00797326" w14:paraId="200E8064" w14:textId="77777777" w:rsidTr="00C60ECE">
        <w:trPr>
          <w:gridAfter w:val="1"/>
          <w:wAfter w:w="331" w:type="dxa"/>
        </w:trPr>
        <w:tc>
          <w:tcPr>
            <w:tcW w:w="3168" w:type="dxa"/>
            <w:gridSpan w:val="4"/>
            <w:tcBorders>
              <w:top w:val="nil"/>
              <w:left w:val="nil"/>
              <w:bottom w:val="nil"/>
              <w:right w:val="nil"/>
            </w:tcBorders>
          </w:tcPr>
          <w:p w14:paraId="0EF0058A"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2911414C" w14:textId="77777777" w:rsidR="00797326" w:rsidRDefault="00797326" w:rsidP="00C60ECE">
            <w:pPr>
              <w:adjustRightInd w:val="0"/>
              <w:ind w:right="144"/>
              <w:rPr>
                <w:sz w:val="24"/>
                <w:szCs w:val="24"/>
              </w:rPr>
            </w:pPr>
            <w:r>
              <w:rPr>
                <w:szCs w:val="24"/>
              </w:rPr>
              <w:t>A83</w:t>
            </w:r>
          </w:p>
        </w:tc>
        <w:tc>
          <w:tcPr>
            <w:tcW w:w="144" w:type="dxa"/>
            <w:tcBorders>
              <w:top w:val="nil"/>
              <w:left w:val="nil"/>
              <w:bottom w:val="nil"/>
              <w:right w:val="nil"/>
            </w:tcBorders>
          </w:tcPr>
          <w:p w14:paraId="1602C300"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02FF87EF" w14:textId="77777777" w:rsidR="00797326" w:rsidRDefault="00797326" w:rsidP="00C60ECE">
            <w:pPr>
              <w:adjustRightInd w:val="0"/>
              <w:ind w:right="144"/>
              <w:rPr>
                <w:sz w:val="24"/>
                <w:szCs w:val="24"/>
              </w:rPr>
            </w:pPr>
            <w:r>
              <w:rPr>
                <w:szCs w:val="24"/>
              </w:rPr>
              <w:t>Invalid or Unauthorized Action</w:t>
            </w:r>
          </w:p>
        </w:tc>
      </w:tr>
      <w:tr w:rsidR="00797326" w14:paraId="0201500E" w14:textId="77777777" w:rsidTr="00C60ECE">
        <w:trPr>
          <w:gridAfter w:val="2"/>
          <w:wAfter w:w="473" w:type="dxa"/>
        </w:trPr>
        <w:tc>
          <w:tcPr>
            <w:tcW w:w="4680" w:type="dxa"/>
            <w:gridSpan w:val="6"/>
            <w:tcBorders>
              <w:top w:val="nil"/>
              <w:left w:val="nil"/>
              <w:bottom w:val="nil"/>
              <w:right w:val="nil"/>
            </w:tcBorders>
          </w:tcPr>
          <w:p w14:paraId="67604861"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73C5B017" w14:textId="77777777" w:rsidR="00797326" w:rsidRDefault="00797326" w:rsidP="00C60ECE">
            <w:pPr>
              <w:adjustRightInd w:val="0"/>
              <w:ind w:right="144"/>
              <w:rPr>
                <w:sz w:val="24"/>
                <w:szCs w:val="24"/>
              </w:rPr>
            </w:pPr>
            <w:r>
              <w:rPr>
                <w:szCs w:val="24"/>
              </w:rPr>
              <w:t xml:space="preserve">Information provided was not supported </w:t>
            </w:r>
            <w:proofErr w:type="gramStart"/>
            <w:r>
              <w:rPr>
                <w:szCs w:val="24"/>
              </w:rPr>
              <w:t>in</w:t>
            </w:r>
            <w:proofErr w:type="gramEnd"/>
            <w:r>
              <w:rPr>
                <w:szCs w:val="24"/>
              </w:rPr>
              <w:t xml:space="preserve"> the Texas SET Standards.</w:t>
            </w:r>
          </w:p>
        </w:tc>
      </w:tr>
      <w:tr w:rsidR="00797326" w14:paraId="5F33C4BF" w14:textId="77777777" w:rsidTr="00C60ECE">
        <w:trPr>
          <w:gridAfter w:val="1"/>
          <w:wAfter w:w="331" w:type="dxa"/>
        </w:trPr>
        <w:tc>
          <w:tcPr>
            <w:tcW w:w="3168" w:type="dxa"/>
            <w:gridSpan w:val="4"/>
            <w:tcBorders>
              <w:top w:val="nil"/>
              <w:left w:val="nil"/>
              <w:bottom w:val="nil"/>
              <w:right w:val="nil"/>
            </w:tcBorders>
          </w:tcPr>
          <w:p w14:paraId="0768D991"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5C6F5729" w14:textId="77777777" w:rsidR="00797326" w:rsidRDefault="00797326" w:rsidP="00C60ECE">
            <w:pPr>
              <w:adjustRightInd w:val="0"/>
              <w:ind w:right="144"/>
              <w:rPr>
                <w:sz w:val="24"/>
                <w:szCs w:val="24"/>
              </w:rPr>
            </w:pPr>
            <w:r>
              <w:rPr>
                <w:szCs w:val="24"/>
              </w:rPr>
              <w:t>ACI</w:t>
            </w:r>
          </w:p>
        </w:tc>
        <w:tc>
          <w:tcPr>
            <w:tcW w:w="144" w:type="dxa"/>
            <w:tcBorders>
              <w:top w:val="nil"/>
              <w:left w:val="nil"/>
              <w:bottom w:val="nil"/>
              <w:right w:val="nil"/>
            </w:tcBorders>
          </w:tcPr>
          <w:p w14:paraId="366F954E"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71BF9E96" w14:textId="77777777" w:rsidR="00797326" w:rsidRDefault="00797326" w:rsidP="00C60ECE">
            <w:pPr>
              <w:adjustRightInd w:val="0"/>
              <w:ind w:right="144"/>
              <w:rPr>
                <w:sz w:val="24"/>
                <w:szCs w:val="24"/>
              </w:rPr>
            </w:pPr>
            <w:r>
              <w:rPr>
                <w:szCs w:val="24"/>
              </w:rPr>
              <w:t>Action Code (ASI01) Invalid</w:t>
            </w:r>
          </w:p>
        </w:tc>
      </w:tr>
      <w:tr w:rsidR="00797326" w14:paraId="14A3E46F" w14:textId="77777777" w:rsidTr="00C60ECE">
        <w:trPr>
          <w:gridAfter w:val="1"/>
          <w:wAfter w:w="331" w:type="dxa"/>
        </w:trPr>
        <w:tc>
          <w:tcPr>
            <w:tcW w:w="3168" w:type="dxa"/>
            <w:gridSpan w:val="4"/>
            <w:tcBorders>
              <w:top w:val="nil"/>
              <w:left w:val="nil"/>
              <w:bottom w:val="nil"/>
              <w:right w:val="nil"/>
            </w:tcBorders>
          </w:tcPr>
          <w:p w14:paraId="600FAEB9"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54AED928" w14:textId="77777777" w:rsidR="00797326" w:rsidRDefault="00797326" w:rsidP="00C60ECE">
            <w:pPr>
              <w:adjustRightInd w:val="0"/>
              <w:ind w:right="144"/>
              <w:rPr>
                <w:sz w:val="24"/>
                <w:szCs w:val="24"/>
              </w:rPr>
            </w:pPr>
            <w:r>
              <w:rPr>
                <w:szCs w:val="24"/>
              </w:rPr>
              <w:t>ACR</w:t>
            </w:r>
          </w:p>
        </w:tc>
        <w:tc>
          <w:tcPr>
            <w:tcW w:w="144" w:type="dxa"/>
            <w:tcBorders>
              <w:top w:val="nil"/>
              <w:left w:val="nil"/>
              <w:bottom w:val="nil"/>
              <w:right w:val="nil"/>
            </w:tcBorders>
          </w:tcPr>
          <w:p w14:paraId="52CDA73A"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369531CA" w14:textId="77777777" w:rsidR="00797326" w:rsidRDefault="00797326" w:rsidP="00C60ECE">
            <w:pPr>
              <w:adjustRightInd w:val="0"/>
              <w:ind w:right="144"/>
              <w:rPr>
                <w:sz w:val="24"/>
                <w:szCs w:val="24"/>
              </w:rPr>
            </w:pPr>
            <w:r>
              <w:rPr>
                <w:szCs w:val="24"/>
              </w:rPr>
              <w:t>Acquisition Cancel Rejected</w:t>
            </w:r>
          </w:p>
        </w:tc>
      </w:tr>
      <w:tr w:rsidR="00797326" w14:paraId="55E7CBB3" w14:textId="77777777" w:rsidTr="00C60ECE">
        <w:trPr>
          <w:gridAfter w:val="2"/>
          <w:wAfter w:w="473" w:type="dxa"/>
        </w:trPr>
        <w:tc>
          <w:tcPr>
            <w:tcW w:w="4680" w:type="dxa"/>
            <w:gridSpan w:val="6"/>
            <w:tcBorders>
              <w:top w:val="nil"/>
              <w:left w:val="nil"/>
              <w:bottom w:val="nil"/>
              <w:right w:val="nil"/>
            </w:tcBorders>
          </w:tcPr>
          <w:p w14:paraId="6E7F25D4"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1EDB1600" w14:textId="77777777" w:rsidR="00797326" w:rsidRDefault="00797326" w:rsidP="00C60ECE">
            <w:pPr>
              <w:adjustRightInd w:val="0"/>
              <w:ind w:right="144"/>
              <w:rPr>
                <w:sz w:val="24"/>
                <w:szCs w:val="24"/>
              </w:rPr>
            </w:pPr>
            <w:r>
              <w:rPr>
                <w:szCs w:val="24"/>
              </w:rPr>
              <w:t>Received initiating TX SET transaction from CR that is using the Acquisition Transfer process.  For ERCOT use only.</w:t>
            </w:r>
          </w:p>
        </w:tc>
      </w:tr>
      <w:tr w:rsidR="00797326" w14:paraId="21EC5435" w14:textId="77777777" w:rsidTr="00C60ECE">
        <w:trPr>
          <w:gridAfter w:val="1"/>
          <w:wAfter w:w="331" w:type="dxa"/>
        </w:trPr>
        <w:tc>
          <w:tcPr>
            <w:tcW w:w="3168" w:type="dxa"/>
            <w:gridSpan w:val="4"/>
            <w:tcBorders>
              <w:top w:val="nil"/>
              <w:left w:val="nil"/>
              <w:bottom w:val="nil"/>
              <w:right w:val="nil"/>
            </w:tcBorders>
          </w:tcPr>
          <w:p w14:paraId="387E79BB"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6710BD65" w14:textId="77777777" w:rsidR="00797326" w:rsidRDefault="00797326" w:rsidP="00C60ECE">
            <w:pPr>
              <w:adjustRightInd w:val="0"/>
              <w:ind w:right="144"/>
              <w:rPr>
                <w:sz w:val="24"/>
                <w:szCs w:val="24"/>
              </w:rPr>
            </w:pPr>
            <w:r>
              <w:rPr>
                <w:szCs w:val="24"/>
              </w:rPr>
              <w:t>API</w:t>
            </w:r>
          </w:p>
        </w:tc>
        <w:tc>
          <w:tcPr>
            <w:tcW w:w="144" w:type="dxa"/>
            <w:tcBorders>
              <w:top w:val="nil"/>
              <w:left w:val="nil"/>
              <w:bottom w:val="nil"/>
              <w:right w:val="nil"/>
            </w:tcBorders>
          </w:tcPr>
          <w:p w14:paraId="083EA9F4"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670ABC72" w14:textId="77777777" w:rsidR="00797326" w:rsidRDefault="00797326" w:rsidP="00C60ECE">
            <w:pPr>
              <w:adjustRightInd w:val="0"/>
              <w:ind w:right="144"/>
              <w:rPr>
                <w:sz w:val="24"/>
                <w:szCs w:val="24"/>
              </w:rPr>
            </w:pPr>
            <w:r>
              <w:rPr>
                <w:szCs w:val="24"/>
              </w:rPr>
              <w:t>Required information missing</w:t>
            </w:r>
          </w:p>
        </w:tc>
      </w:tr>
      <w:tr w:rsidR="00797326" w14:paraId="3AEC7F65" w14:textId="77777777" w:rsidTr="00C60ECE">
        <w:trPr>
          <w:gridAfter w:val="2"/>
          <w:wAfter w:w="473" w:type="dxa"/>
        </w:trPr>
        <w:tc>
          <w:tcPr>
            <w:tcW w:w="4680" w:type="dxa"/>
            <w:gridSpan w:val="6"/>
            <w:tcBorders>
              <w:top w:val="nil"/>
              <w:left w:val="nil"/>
              <w:bottom w:val="nil"/>
              <w:right w:val="nil"/>
            </w:tcBorders>
          </w:tcPr>
          <w:p w14:paraId="02673339"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4C24CD80" w14:textId="77777777" w:rsidR="00797326" w:rsidRDefault="00797326" w:rsidP="00C60ECE">
            <w:pPr>
              <w:adjustRightInd w:val="0"/>
              <w:ind w:right="144"/>
              <w:rPr>
                <w:sz w:val="24"/>
                <w:szCs w:val="24"/>
              </w:rPr>
            </w:pPr>
            <w:r>
              <w:rPr>
                <w:szCs w:val="24"/>
              </w:rPr>
              <w:t>Explanation Required in REF03.  May not be used in place of other, more specific error codes.</w:t>
            </w:r>
          </w:p>
        </w:tc>
      </w:tr>
      <w:tr w:rsidR="00797326" w14:paraId="31ED1143" w14:textId="77777777" w:rsidTr="00C60ECE">
        <w:trPr>
          <w:gridAfter w:val="1"/>
          <w:wAfter w:w="331" w:type="dxa"/>
        </w:trPr>
        <w:tc>
          <w:tcPr>
            <w:tcW w:w="3168" w:type="dxa"/>
            <w:gridSpan w:val="4"/>
            <w:tcBorders>
              <w:top w:val="nil"/>
              <w:left w:val="nil"/>
              <w:bottom w:val="nil"/>
              <w:right w:val="nil"/>
            </w:tcBorders>
          </w:tcPr>
          <w:p w14:paraId="1DE012A5"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38380C53" w14:textId="77777777" w:rsidR="00797326" w:rsidRDefault="00797326" w:rsidP="00C60ECE">
            <w:pPr>
              <w:adjustRightInd w:val="0"/>
              <w:ind w:right="144"/>
              <w:rPr>
                <w:sz w:val="24"/>
                <w:szCs w:val="24"/>
              </w:rPr>
            </w:pPr>
            <w:r>
              <w:rPr>
                <w:szCs w:val="24"/>
              </w:rPr>
              <w:t>CW1</w:t>
            </w:r>
          </w:p>
        </w:tc>
        <w:tc>
          <w:tcPr>
            <w:tcW w:w="144" w:type="dxa"/>
            <w:tcBorders>
              <w:top w:val="nil"/>
              <w:left w:val="nil"/>
              <w:bottom w:val="nil"/>
              <w:right w:val="nil"/>
            </w:tcBorders>
          </w:tcPr>
          <w:p w14:paraId="593D9176"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2A023662" w14:textId="77777777" w:rsidR="00797326" w:rsidRDefault="00797326" w:rsidP="00C60ECE">
            <w:pPr>
              <w:adjustRightInd w:val="0"/>
              <w:ind w:right="144"/>
              <w:rPr>
                <w:sz w:val="24"/>
                <w:szCs w:val="24"/>
              </w:rPr>
            </w:pPr>
            <w:r>
              <w:rPr>
                <w:szCs w:val="24"/>
              </w:rPr>
              <w:t>Cannot Cancel on the Day of Scheduled Meter Read Date or in the past.</w:t>
            </w:r>
          </w:p>
        </w:tc>
      </w:tr>
      <w:tr w:rsidR="00797326" w14:paraId="14858CDE" w14:textId="77777777" w:rsidTr="00C60ECE">
        <w:trPr>
          <w:gridAfter w:val="2"/>
          <w:wAfter w:w="473" w:type="dxa"/>
        </w:trPr>
        <w:tc>
          <w:tcPr>
            <w:tcW w:w="4680" w:type="dxa"/>
            <w:gridSpan w:val="6"/>
            <w:tcBorders>
              <w:top w:val="nil"/>
              <w:left w:val="nil"/>
              <w:bottom w:val="nil"/>
              <w:right w:val="nil"/>
            </w:tcBorders>
          </w:tcPr>
          <w:p w14:paraId="6EBC1200"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400B81F6" w14:textId="77777777" w:rsidR="00797326" w:rsidRDefault="00797326" w:rsidP="00C60ECE">
            <w:pPr>
              <w:adjustRightInd w:val="0"/>
              <w:ind w:right="144"/>
              <w:rPr>
                <w:sz w:val="24"/>
                <w:szCs w:val="24"/>
              </w:rPr>
            </w:pPr>
            <w:r>
              <w:rPr>
                <w:szCs w:val="24"/>
              </w:rPr>
              <w:t>ERCOT and TDSPs will reject any 814_08 transaction received on the scheduled move in, move out or switch date, as well as cancellation requests on orders that are scheduled in the past.</w:t>
            </w:r>
          </w:p>
        </w:tc>
      </w:tr>
      <w:tr w:rsidR="00797326" w14:paraId="6FC3390E" w14:textId="77777777" w:rsidTr="00C60ECE">
        <w:trPr>
          <w:gridAfter w:val="1"/>
          <w:wAfter w:w="331" w:type="dxa"/>
        </w:trPr>
        <w:tc>
          <w:tcPr>
            <w:tcW w:w="3168" w:type="dxa"/>
            <w:gridSpan w:val="4"/>
            <w:tcBorders>
              <w:top w:val="nil"/>
              <w:left w:val="nil"/>
              <w:bottom w:val="nil"/>
              <w:right w:val="nil"/>
            </w:tcBorders>
          </w:tcPr>
          <w:p w14:paraId="6279D399"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76B78233" w14:textId="77777777" w:rsidR="00797326" w:rsidRDefault="00797326" w:rsidP="00C60ECE">
            <w:pPr>
              <w:adjustRightInd w:val="0"/>
              <w:ind w:right="144"/>
              <w:rPr>
                <w:sz w:val="24"/>
                <w:szCs w:val="24"/>
              </w:rPr>
            </w:pPr>
            <w:r>
              <w:rPr>
                <w:szCs w:val="24"/>
              </w:rPr>
              <w:t>D76</w:t>
            </w:r>
          </w:p>
        </w:tc>
        <w:tc>
          <w:tcPr>
            <w:tcW w:w="144" w:type="dxa"/>
            <w:tcBorders>
              <w:top w:val="nil"/>
              <w:left w:val="nil"/>
              <w:bottom w:val="nil"/>
              <w:right w:val="nil"/>
            </w:tcBorders>
          </w:tcPr>
          <w:p w14:paraId="790AD4C3"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2F912EF5" w14:textId="77777777" w:rsidR="00797326" w:rsidRDefault="00797326" w:rsidP="00C60ECE">
            <w:pPr>
              <w:adjustRightInd w:val="0"/>
              <w:ind w:right="144"/>
              <w:rPr>
                <w:sz w:val="24"/>
                <w:szCs w:val="24"/>
              </w:rPr>
            </w:pPr>
            <w:r>
              <w:rPr>
                <w:szCs w:val="24"/>
              </w:rPr>
              <w:t>DUNS Number Invalid or Not Found</w:t>
            </w:r>
          </w:p>
        </w:tc>
      </w:tr>
      <w:tr w:rsidR="00797326" w14:paraId="3913B498" w14:textId="77777777" w:rsidTr="00C60ECE">
        <w:trPr>
          <w:gridAfter w:val="1"/>
          <w:wAfter w:w="331" w:type="dxa"/>
        </w:trPr>
        <w:tc>
          <w:tcPr>
            <w:tcW w:w="3168" w:type="dxa"/>
            <w:gridSpan w:val="4"/>
            <w:tcBorders>
              <w:top w:val="nil"/>
              <w:left w:val="nil"/>
              <w:bottom w:val="nil"/>
              <w:right w:val="nil"/>
            </w:tcBorders>
          </w:tcPr>
          <w:p w14:paraId="2F70B5F0"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120088BD" w14:textId="77777777" w:rsidR="00797326" w:rsidRDefault="00797326" w:rsidP="00C60ECE">
            <w:pPr>
              <w:adjustRightInd w:val="0"/>
              <w:ind w:right="144"/>
              <w:rPr>
                <w:sz w:val="24"/>
                <w:szCs w:val="24"/>
              </w:rPr>
            </w:pPr>
            <w:r>
              <w:rPr>
                <w:szCs w:val="24"/>
              </w:rPr>
              <w:t>DCR</w:t>
            </w:r>
          </w:p>
        </w:tc>
        <w:tc>
          <w:tcPr>
            <w:tcW w:w="144" w:type="dxa"/>
            <w:tcBorders>
              <w:top w:val="nil"/>
              <w:left w:val="nil"/>
              <w:bottom w:val="nil"/>
              <w:right w:val="nil"/>
            </w:tcBorders>
          </w:tcPr>
          <w:p w14:paraId="398A7840"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103414EE" w14:textId="77777777" w:rsidR="00797326" w:rsidRDefault="00797326" w:rsidP="00C60ECE">
            <w:pPr>
              <w:adjustRightInd w:val="0"/>
              <w:ind w:right="144"/>
              <w:rPr>
                <w:sz w:val="24"/>
                <w:szCs w:val="24"/>
              </w:rPr>
            </w:pPr>
            <w:r>
              <w:rPr>
                <w:szCs w:val="24"/>
              </w:rPr>
              <w:t>Duplicate Cancel Reason</w:t>
            </w:r>
          </w:p>
        </w:tc>
      </w:tr>
      <w:tr w:rsidR="00797326" w14:paraId="381CE7C7" w14:textId="77777777" w:rsidTr="00C60ECE">
        <w:trPr>
          <w:gridAfter w:val="2"/>
          <w:wAfter w:w="473" w:type="dxa"/>
        </w:trPr>
        <w:tc>
          <w:tcPr>
            <w:tcW w:w="4680" w:type="dxa"/>
            <w:gridSpan w:val="6"/>
            <w:tcBorders>
              <w:top w:val="nil"/>
              <w:left w:val="nil"/>
              <w:bottom w:val="nil"/>
              <w:right w:val="nil"/>
            </w:tcBorders>
          </w:tcPr>
          <w:p w14:paraId="440405A8"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6959E116" w14:textId="77777777" w:rsidR="00797326" w:rsidRDefault="00797326" w:rsidP="00C60ECE">
            <w:pPr>
              <w:adjustRightInd w:val="0"/>
              <w:ind w:right="144"/>
              <w:rPr>
                <w:sz w:val="24"/>
                <w:szCs w:val="24"/>
              </w:rPr>
            </w:pPr>
            <w:r>
              <w:rPr>
                <w:szCs w:val="24"/>
              </w:rPr>
              <w:t>Cancellation reason already received and pending for open business process. For ERCOT Use Only.</w:t>
            </w:r>
          </w:p>
        </w:tc>
      </w:tr>
      <w:tr w:rsidR="00797326" w14:paraId="72D1A005" w14:textId="77777777" w:rsidTr="00C60ECE">
        <w:trPr>
          <w:gridAfter w:val="1"/>
          <w:wAfter w:w="331" w:type="dxa"/>
        </w:trPr>
        <w:tc>
          <w:tcPr>
            <w:tcW w:w="3168" w:type="dxa"/>
            <w:gridSpan w:val="4"/>
            <w:tcBorders>
              <w:top w:val="nil"/>
              <w:left w:val="nil"/>
              <w:bottom w:val="nil"/>
              <w:right w:val="nil"/>
            </w:tcBorders>
          </w:tcPr>
          <w:p w14:paraId="47F48E84"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0C0C33E6" w14:textId="77777777" w:rsidR="00797326" w:rsidRDefault="00797326" w:rsidP="00C60ECE">
            <w:pPr>
              <w:adjustRightInd w:val="0"/>
              <w:ind w:right="144"/>
              <w:rPr>
                <w:sz w:val="24"/>
                <w:szCs w:val="24"/>
              </w:rPr>
            </w:pPr>
            <w:r>
              <w:rPr>
                <w:szCs w:val="24"/>
              </w:rPr>
              <w:t>DIV</w:t>
            </w:r>
          </w:p>
        </w:tc>
        <w:tc>
          <w:tcPr>
            <w:tcW w:w="144" w:type="dxa"/>
            <w:tcBorders>
              <w:top w:val="nil"/>
              <w:left w:val="nil"/>
              <w:bottom w:val="nil"/>
              <w:right w:val="nil"/>
            </w:tcBorders>
          </w:tcPr>
          <w:p w14:paraId="4B2FBF24"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01C4B7F3" w14:textId="77777777" w:rsidR="00797326" w:rsidRDefault="00797326" w:rsidP="00C60ECE">
            <w:pPr>
              <w:adjustRightInd w:val="0"/>
              <w:ind w:right="144"/>
              <w:rPr>
                <w:sz w:val="24"/>
                <w:szCs w:val="24"/>
              </w:rPr>
            </w:pPr>
            <w:r>
              <w:rPr>
                <w:szCs w:val="24"/>
              </w:rPr>
              <w:t>Date Invalid</w:t>
            </w:r>
          </w:p>
        </w:tc>
      </w:tr>
      <w:tr w:rsidR="00797326" w14:paraId="3B4C0DBF" w14:textId="77777777" w:rsidTr="00C60ECE">
        <w:trPr>
          <w:gridAfter w:val="1"/>
          <w:wAfter w:w="331" w:type="dxa"/>
        </w:trPr>
        <w:tc>
          <w:tcPr>
            <w:tcW w:w="3168" w:type="dxa"/>
            <w:gridSpan w:val="4"/>
            <w:tcBorders>
              <w:top w:val="nil"/>
              <w:left w:val="nil"/>
              <w:bottom w:val="nil"/>
              <w:right w:val="nil"/>
            </w:tcBorders>
          </w:tcPr>
          <w:p w14:paraId="6EF4C93E"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3FD92FCE" w14:textId="77777777" w:rsidR="00797326" w:rsidRDefault="00797326" w:rsidP="00C60ECE">
            <w:pPr>
              <w:adjustRightInd w:val="0"/>
              <w:ind w:right="144"/>
              <w:rPr>
                <w:sz w:val="24"/>
                <w:szCs w:val="24"/>
              </w:rPr>
            </w:pPr>
            <w:r>
              <w:rPr>
                <w:szCs w:val="24"/>
              </w:rPr>
              <w:t>DUP</w:t>
            </w:r>
          </w:p>
        </w:tc>
        <w:tc>
          <w:tcPr>
            <w:tcW w:w="144" w:type="dxa"/>
            <w:tcBorders>
              <w:top w:val="nil"/>
              <w:left w:val="nil"/>
              <w:bottom w:val="nil"/>
              <w:right w:val="nil"/>
            </w:tcBorders>
          </w:tcPr>
          <w:p w14:paraId="0A0BDB6A"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03ED225D" w14:textId="77777777" w:rsidR="00797326" w:rsidRDefault="00797326" w:rsidP="00C60ECE">
            <w:pPr>
              <w:adjustRightInd w:val="0"/>
              <w:ind w:right="144"/>
              <w:rPr>
                <w:sz w:val="24"/>
                <w:szCs w:val="24"/>
              </w:rPr>
            </w:pPr>
            <w:r>
              <w:rPr>
                <w:szCs w:val="24"/>
              </w:rPr>
              <w:t>Duplicate</w:t>
            </w:r>
          </w:p>
        </w:tc>
      </w:tr>
      <w:tr w:rsidR="00797326" w14:paraId="14537298" w14:textId="77777777" w:rsidTr="00C60ECE">
        <w:trPr>
          <w:gridAfter w:val="2"/>
          <w:wAfter w:w="473" w:type="dxa"/>
        </w:trPr>
        <w:tc>
          <w:tcPr>
            <w:tcW w:w="4680" w:type="dxa"/>
            <w:gridSpan w:val="6"/>
            <w:tcBorders>
              <w:top w:val="nil"/>
              <w:left w:val="nil"/>
              <w:bottom w:val="nil"/>
              <w:right w:val="nil"/>
            </w:tcBorders>
          </w:tcPr>
          <w:p w14:paraId="6FB8288F"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06F8DD6E" w14:textId="77777777" w:rsidR="00797326" w:rsidRDefault="00797326" w:rsidP="00C60ECE">
            <w:pPr>
              <w:adjustRightInd w:val="0"/>
              <w:ind w:right="144"/>
              <w:rPr>
                <w:sz w:val="24"/>
                <w:szCs w:val="24"/>
              </w:rPr>
            </w:pPr>
            <w:r>
              <w:rPr>
                <w:szCs w:val="24"/>
              </w:rPr>
              <w:t>Transaction submitted contains the same BGN02, BGN06, (if applicable), and ESI-ID as another received transaction from the same CR. For ERCOT Use Only.</w:t>
            </w:r>
          </w:p>
        </w:tc>
      </w:tr>
      <w:tr w:rsidR="00797326" w14:paraId="380C5211" w14:textId="77777777" w:rsidTr="00C60ECE">
        <w:trPr>
          <w:gridAfter w:val="1"/>
          <w:wAfter w:w="331" w:type="dxa"/>
        </w:trPr>
        <w:tc>
          <w:tcPr>
            <w:tcW w:w="3168" w:type="dxa"/>
            <w:gridSpan w:val="4"/>
            <w:tcBorders>
              <w:top w:val="nil"/>
              <w:left w:val="nil"/>
              <w:bottom w:val="nil"/>
              <w:right w:val="nil"/>
            </w:tcBorders>
          </w:tcPr>
          <w:p w14:paraId="605FFC72"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5D648957" w14:textId="77777777" w:rsidR="00797326" w:rsidRDefault="00797326" w:rsidP="00C60ECE">
            <w:pPr>
              <w:adjustRightInd w:val="0"/>
              <w:ind w:right="144"/>
              <w:rPr>
                <w:sz w:val="24"/>
                <w:szCs w:val="24"/>
              </w:rPr>
            </w:pPr>
            <w:r>
              <w:rPr>
                <w:szCs w:val="24"/>
              </w:rPr>
              <w:t>INF</w:t>
            </w:r>
          </w:p>
        </w:tc>
        <w:tc>
          <w:tcPr>
            <w:tcW w:w="144" w:type="dxa"/>
            <w:tcBorders>
              <w:top w:val="nil"/>
              <w:left w:val="nil"/>
              <w:bottom w:val="nil"/>
              <w:right w:val="nil"/>
            </w:tcBorders>
          </w:tcPr>
          <w:p w14:paraId="74F5A5F8"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0EED135B" w14:textId="77777777" w:rsidR="00797326" w:rsidRDefault="00797326" w:rsidP="00C60ECE">
            <w:pPr>
              <w:adjustRightInd w:val="0"/>
              <w:ind w:right="144"/>
              <w:rPr>
                <w:sz w:val="24"/>
                <w:szCs w:val="24"/>
              </w:rPr>
            </w:pPr>
            <w:r>
              <w:rPr>
                <w:szCs w:val="24"/>
              </w:rPr>
              <w:t>Invalid Status Code</w:t>
            </w:r>
          </w:p>
        </w:tc>
      </w:tr>
      <w:tr w:rsidR="00797326" w14:paraId="2A164ED6" w14:textId="77777777" w:rsidTr="00C60ECE">
        <w:trPr>
          <w:gridAfter w:val="2"/>
          <w:wAfter w:w="473" w:type="dxa"/>
        </w:trPr>
        <w:tc>
          <w:tcPr>
            <w:tcW w:w="4680" w:type="dxa"/>
            <w:gridSpan w:val="6"/>
            <w:tcBorders>
              <w:top w:val="nil"/>
              <w:left w:val="nil"/>
              <w:bottom w:val="nil"/>
              <w:right w:val="nil"/>
            </w:tcBorders>
          </w:tcPr>
          <w:p w14:paraId="4BB51F01"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7E73587A" w14:textId="77777777" w:rsidR="00797326" w:rsidRDefault="00797326" w:rsidP="00C60ECE">
            <w:pPr>
              <w:adjustRightInd w:val="0"/>
              <w:ind w:right="144"/>
              <w:rPr>
                <w:sz w:val="24"/>
                <w:szCs w:val="24"/>
              </w:rPr>
            </w:pPr>
            <w:r>
              <w:rPr>
                <w:szCs w:val="24"/>
              </w:rPr>
              <w:t>Status Reason (REF~1P) provided on the 814_08 from the CR is not a valid CR cancellation reason.  For ERCOT use only</w:t>
            </w:r>
          </w:p>
        </w:tc>
      </w:tr>
      <w:tr w:rsidR="00797326" w14:paraId="1DF9B2EE" w14:textId="77777777" w:rsidTr="00C60ECE">
        <w:trPr>
          <w:gridAfter w:val="1"/>
          <w:wAfter w:w="331" w:type="dxa"/>
        </w:trPr>
        <w:tc>
          <w:tcPr>
            <w:tcW w:w="3168" w:type="dxa"/>
            <w:gridSpan w:val="4"/>
            <w:tcBorders>
              <w:top w:val="nil"/>
              <w:left w:val="nil"/>
              <w:bottom w:val="nil"/>
              <w:right w:val="nil"/>
            </w:tcBorders>
          </w:tcPr>
          <w:p w14:paraId="34DB2DCD"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5778E4F1" w14:textId="77777777" w:rsidR="00797326" w:rsidRDefault="00797326" w:rsidP="00C60ECE">
            <w:pPr>
              <w:adjustRightInd w:val="0"/>
              <w:ind w:right="144"/>
              <w:rPr>
                <w:sz w:val="24"/>
                <w:szCs w:val="24"/>
              </w:rPr>
            </w:pPr>
            <w:r>
              <w:rPr>
                <w:szCs w:val="24"/>
              </w:rPr>
              <w:t>MTI</w:t>
            </w:r>
          </w:p>
        </w:tc>
        <w:tc>
          <w:tcPr>
            <w:tcW w:w="144" w:type="dxa"/>
            <w:tcBorders>
              <w:top w:val="nil"/>
              <w:left w:val="nil"/>
              <w:bottom w:val="nil"/>
              <w:right w:val="nil"/>
            </w:tcBorders>
          </w:tcPr>
          <w:p w14:paraId="53F3D8BA"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4CCE35FB" w14:textId="77777777" w:rsidR="00797326" w:rsidRDefault="00797326" w:rsidP="00C60ECE">
            <w:pPr>
              <w:adjustRightInd w:val="0"/>
              <w:ind w:right="144"/>
              <w:rPr>
                <w:sz w:val="24"/>
                <w:szCs w:val="24"/>
              </w:rPr>
            </w:pPr>
            <w:r>
              <w:rPr>
                <w:szCs w:val="24"/>
              </w:rPr>
              <w:t>Maintenance Type Code (ASI02) Invalid</w:t>
            </w:r>
          </w:p>
        </w:tc>
      </w:tr>
      <w:tr w:rsidR="00797326" w14:paraId="5F99F4EB" w14:textId="77777777" w:rsidTr="00C60ECE">
        <w:trPr>
          <w:gridAfter w:val="1"/>
          <w:wAfter w:w="331" w:type="dxa"/>
        </w:trPr>
        <w:tc>
          <w:tcPr>
            <w:tcW w:w="3168" w:type="dxa"/>
            <w:gridSpan w:val="4"/>
            <w:tcBorders>
              <w:top w:val="nil"/>
              <w:left w:val="nil"/>
              <w:bottom w:val="nil"/>
              <w:right w:val="nil"/>
            </w:tcBorders>
          </w:tcPr>
          <w:p w14:paraId="0F5218A6"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5B885705" w14:textId="77777777" w:rsidR="00797326" w:rsidRDefault="00797326" w:rsidP="00C60ECE">
            <w:pPr>
              <w:adjustRightInd w:val="0"/>
              <w:ind w:right="144"/>
              <w:rPr>
                <w:sz w:val="24"/>
                <w:szCs w:val="24"/>
              </w:rPr>
            </w:pPr>
            <w:r>
              <w:rPr>
                <w:szCs w:val="24"/>
              </w:rPr>
              <w:t>NOR</w:t>
            </w:r>
          </w:p>
        </w:tc>
        <w:tc>
          <w:tcPr>
            <w:tcW w:w="144" w:type="dxa"/>
            <w:tcBorders>
              <w:top w:val="nil"/>
              <w:left w:val="nil"/>
              <w:bottom w:val="nil"/>
              <w:right w:val="nil"/>
            </w:tcBorders>
          </w:tcPr>
          <w:p w14:paraId="187F35EF"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6344C081" w14:textId="77777777" w:rsidR="00797326" w:rsidRDefault="00797326" w:rsidP="00C60ECE">
            <w:pPr>
              <w:adjustRightInd w:val="0"/>
              <w:ind w:right="144"/>
              <w:rPr>
                <w:sz w:val="24"/>
                <w:szCs w:val="24"/>
              </w:rPr>
            </w:pPr>
            <w:r>
              <w:rPr>
                <w:szCs w:val="24"/>
              </w:rPr>
              <w:t>Not Initiator of Enrollment Request</w:t>
            </w:r>
          </w:p>
        </w:tc>
      </w:tr>
      <w:tr w:rsidR="00797326" w14:paraId="36C585F2" w14:textId="77777777" w:rsidTr="00C60ECE">
        <w:trPr>
          <w:gridAfter w:val="2"/>
          <w:wAfter w:w="473" w:type="dxa"/>
        </w:trPr>
        <w:tc>
          <w:tcPr>
            <w:tcW w:w="4680" w:type="dxa"/>
            <w:gridSpan w:val="6"/>
            <w:tcBorders>
              <w:top w:val="nil"/>
              <w:left w:val="nil"/>
              <w:bottom w:val="nil"/>
              <w:right w:val="nil"/>
            </w:tcBorders>
          </w:tcPr>
          <w:p w14:paraId="3055D654"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680C3120" w14:textId="77777777" w:rsidR="00797326" w:rsidRDefault="00797326" w:rsidP="00C60ECE">
            <w:pPr>
              <w:adjustRightInd w:val="0"/>
              <w:ind w:right="144"/>
              <w:rPr>
                <w:sz w:val="24"/>
                <w:szCs w:val="24"/>
              </w:rPr>
            </w:pPr>
            <w:r>
              <w:rPr>
                <w:szCs w:val="24"/>
              </w:rPr>
              <w:t>Used when the CR submitting the cancellation did not submit the original switch.</w:t>
            </w:r>
          </w:p>
        </w:tc>
      </w:tr>
      <w:tr w:rsidR="00797326" w14:paraId="1DF444ED" w14:textId="77777777" w:rsidTr="00C60ECE">
        <w:trPr>
          <w:gridAfter w:val="1"/>
          <w:wAfter w:w="331" w:type="dxa"/>
        </w:trPr>
        <w:tc>
          <w:tcPr>
            <w:tcW w:w="3168" w:type="dxa"/>
            <w:gridSpan w:val="4"/>
            <w:tcBorders>
              <w:top w:val="nil"/>
              <w:left w:val="nil"/>
              <w:bottom w:val="nil"/>
              <w:right w:val="nil"/>
            </w:tcBorders>
          </w:tcPr>
          <w:p w14:paraId="52B06F47"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55A9D2E1" w14:textId="77777777" w:rsidR="00797326" w:rsidRDefault="00797326" w:rsidP="00C60ECE">
            <w:pPr>
              <w:adjustRightInd w:val="0"/>
              <w:ind w:right="144"/>
              <w:rPr>
                <w:sz w:val="24"/>
                <w:szCs w:val="24"/>
              </w:rPr>
            </w:pPr>
            <w:r>
              <w:rPr>
                <w:szCs w:val="24"/>
              </w:rPr>
              <w:t>SOP</w:t>
            </w:r>
          </w:p>
        </w:tc>
        <w:tc>
          <w:tcPr>
            <w:tcW w:w="144" w:type="dxa"/>
            <w:tcBorders>
              <w:top w:val="nil"/>
              <w:left w:val="nil"/>
              <w:bottom w:val="nil"/>
              <w:right w:val="nil"/>
            </w:tcBorders>
          </w:tcPr>
          <w:p w14:paraId="6F0BE4A4"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364F5ECA" w14:textId="77777777" w:rsidR="00797326" w:rsidRDefault="00797326" w:rsidP="00C60ECE">
            <w:pPr>
              <w:adjustRightInd w:val="0"/>
              <w:ind w:right="144"/>
              <w:rPr>
                <w:sz w:val="24"/>
                <w:szCs w:val="24"/>
              </w:rPr>
            </w:pPr>
            <w:r>
              <w:rPr>
                <w:szCs w:val="24"/>
              </w:rPr>
              <w:t>Subsequent Order Processed</w:t>
            </w:r>
          </w:p>
        </w:tc>
      </w:tr>
      <w:tr w:rsidR="00797326" w14:paraId="6ED0DCE6" w14:textId="77777777" w:rsidTr="00C60ECE">
        <w:trPr>
          <w:gridAfter w:val="2"/>
          <w:wAfter w:w="473" w:type="dxa"/>
        </w:trPr>
        <w:tc>
          <w:tcPr>
            <w:tcW w:w="4680" w:type="dxa"/>
            <w:gridSpan w:val="6"/>
            <w:tcBorders>
              <w:top w:val="nil"/>
              <w:left w:val="nil"/>
              <w:bottom w:val="nil"/>
              <w:right w:val="nil"/>
            </w:tcBorders>
          </w:tcPr>
          <w:p w14:paraId="3F04EDE6"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3B275411" w14:textId="77777777" w:rsidR="00797326" w:rsidRDefault="00797326" w:rsidP="00C60ECE">
            <w:pPr>
              <w:adjustRightInd w:val="0"/>
              <w:ind w:right="144"/>
              <w:rPr>
                <w:sz w:val="24"/>
                <w:szCs w:val="24"/>
              </w:rPr>
            </w:pPr>
            <w:r>
              <w:rPr>
                <w:szCs w:val="24"/>
              </w:rPr>
              <w:t>Rejected Due to Competing Transaction Already Pending, Scheduled or Completed.</w:t>
            </w:r>
          </w:p>
        </w:tc>
      </w:tr>
      <w:tr w:rsidR="00797326" w14:paraId="78BC1E48" w14:textId="77777777" w:rsidTr="00C60ECE">
        <w:trPr>
          <w:gridAfter w:val="1"/>
          <w:wAfter w:w="331" w:type="dxa"/>
        </w:trPr>
        <w:tc>
          <w:tcPr>
            <w:tcW w:w="3168" w:type="dxa"/>
            <w:gridSpan w:val="4"/>
            <w:tcBorders>
              <w:top w:val="nil"/>
              <w:left w:val="nil"/>
              <w:bottom w:val="nil"/>
              <w:right w:val="nil"/>
            </w:tcBorders>
          </w:tcPr>
          <w:p w14:paraId="5DB763C1" w14:textId="36B58DF7" w:rsidR="00797326" w:rsidRDefault="00797326" w:rsidP="00C60ECE">
            <w:pPr>
              <w:adjustRightInd w:val="0"/>
              <w:ind w:right="144"/>
              <w:rPr>
                <w:sz w:val="24"/>
                <w:szCs w:val="24"/>
              </w:rPr>
            </w:pPr>
            <w:del w:id="0" w:author="Thurman, Kathryn" w:date="2025-11-19T16:11:00Z" w16du:dateUtc="2025-11-19T22:11:00Z">
              <w:r w:rsidDel="00797326">
                <w:rPr>
                  <w:szCs w:val="24"/>
                </w:rPr>
                <w:delText xml:space="preserve"> </w:delText>
              </w:r>
            </w:del>
          </w:p>
        </w:tc>
        <w:tc>
          <w:tcPr>
            <w:tcW w:w="1367" w:type="dxa"/>
            <w:tcBorders>
              <w:top w:val="nil"/>
              <w:left w:val="nil"/>
              <w:bottom w:val="nil"/>
              <w:right w:val="nil"/>
            </w:tcBorders>
          </w:tcPr>
          <w:p w14:paraId="5F7ADB39" w14:textId="761C4CA7" w:rsidR="00797326" w:rsidRDefault="00797326" w:rsidP="00C60ECE">
            <w:pPr>
              <w:adjustRightInd w:val="0"/>
              <w:ind w:right="144"/>
              <w:rPr>
                <w:sz w:val="24"/>
                <w:szCs w:val="24"/>
              </w:rPr>
            </w:pPr>
            <w:del w:id="1" w:author="Thurman, Kathryn" w:date="2025-11-19T16:11:00Z" w16du:dateUtc="2025-11-19T22:11:00Z">
              <w:r w:rsidDel="00797326">
                <w:rPr>
                  <w:szCs w:val="24"/>
                </w:rPr>
                <w:delText>ZIP</w:delText>
              </w:r>
            </w:del>
          </w:p>
        </w:tc>
        <w:tc>
          <w:tcPr>
            <w:tcW w:w="144" w:type="dxa"/>
            <w:tcBorders>
              <w:top w:val="nil"/>
              <w:left w:val="nil"/>
              <w:bottom w:val="nil"/>
              <w:right w:val="nil"/>
            </w:tcBorders>
          </w:tcPr>
          <w:p w14:paraId="0738FA12"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2FDE2848" w14:textId="4EBE5053" w:rsidR="00797326" w:rsidRDefault="00797326" w:rsidP="00C60ECE">
            <w:pPr>
              <w:adjustRightInd w:val="0"/>
              <w:ind w:right="144"/>
              <w:rPr>
                <w:sz w:val="24"/>
                <w:szCs w:val="24"/>
              </w:rPr>
            </w:pPr>
            <w:del w:id="2" w:author="Thurman, Kathryn" w:date="2025-11-19T16:11:00Z" w16du:dateUtc="2025-11-19T22:11:00Z">
              <w:r w:rsidDel="00797326">
                <w:rPr>
                  <w:szCs w:val="24"/>
                </w:rPr>
                <w:delText>Invalid Zip Code</w:delText>
              </w:r>
            </w:del>
          </w:p>
        </w:tc>
      </w:tr>
      <w:tr w:rsidR="00797326" w14:paraId="0FDBDA59" w14:textId="77777777" w:rsidTr="00C60ECE">
        <w:trPr>
          <w:gridAfter w:val="2"/>
          <w:wAfter w:w="473" w:type="dxa"/>
        </w:trPr>
        <w:tc>
          <w:tcPr>
            <w:tcW w:w="4680" w:type="dxa"/>
            <w:gridSpan w:val="6"/>
            <w:tcBorders>
              <w:top w:val="nil"/>
              <w:left w:val="nil"/>
              <w:bottom w:val="nil"/>
              <w:right w:val="nil"/>
            </w:tcBorders>
          </w:tcPr>
          <w:p w14:paraId="63E29EF9"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07F9A92D" w14:textId="6E141AC3" w:rsidR="00797326" w:rsidRDefault="00797326" w:rsidP="00C60ECE">
            <w:pPr>
              <w:adjustRightInd w:val="0"/>
              <w:ind w:right="144"/>
              <w:rPr>
                <w:sz w:val="24"/>
                <w:szCs w:val="24"/>
              </w:rPr>
            </w:pPr>
            <w:del w:id="3" w:author="Thurman, Kathryn" w:date="2025-11-19T16:11:00Z" w16du:dateUtc="2025-11-19T22:11:00Z">
              <w:r w:rsidDel="00797326">
                <w:rPr>
                  <w:szCs w:val="24"/>
                </w:rPr>
                <w:delText>Only applicable to the first five characters of the zip code, which are used for validation.  ERCOT is the only entity that may validate on Zip Code. For ERCOT Use Only.</w:delText>
              </w:r>
            </w:del>
          </w:p>
        </w:tc>
      </w:tr>
      <w:tr w:rsidR="00797326" w14:paraId="19323EE0" w14:textId="77777777" w:rsidTr="00C60ECE">
        <w:tc>
          <w:tcPr>
            <w:tcW w:w="1007" w:type="dxa"/>
            <w:tcBorders>
              <w:top w:val="nil"/>
              <w:left w:val="nil"/>
              <w:bottom w:val="nil"/>
              <w:right w:val="nil"/>
            </w:tcBorders>
          </w:tcPr>
          <w:p w14:paraId="00544840" w14:textId="77777777" w:rsidR="00797326" w:rsidRDefault="00797326" w:rsidP="00C60ECE">
            <w:pPr>
              <w:adjustRightInd w:val="0"/>
              <w:ind w:right="144"/>
              <w:rPr>
                <w:sz w:val="24"/>
                <w:szCs w:val="24"/>
              </w:rPr>
            </w:pPr>
            <w:r>
              <w:rPr>
                <w:b/>
                <w:szCs w:val="24"/>
              </w:rPr>
              <w:t>Dep</w:t>
            </w:r>
          </w:p>
        </w:tc>
        <w:tc>
          <w:tcPr>
            <w:tcW w:w="1080" w:type="dxa"/>
            <w:tcBorders>
              <w:top w:val="nil"/>
              <w:left w:val="nil"/>
              <w:bottom w:val="nil"/>
              <w:right w:val="nil"/>
            </w:tcBorders>
          </w:tcPr>
          <w:p w14:paraId="3C647067" w14:textId="77777777" w:rsidR="00797326" w:rsidRDefault="00797326" w:rsidP="00C60ECE">
            <w:pPr>
              <w:adjustRightInd w:val="0"/>
              <w:ind w:right="144"/>
              <w:jc w:val="center"/>
              <w:rPr>
                <w:sz w:val="24"/>
                <w:szCs w:val="24"/>
              </w:rPr>
            </w:pPr>
            <w:r>
              <w:rPr>
                <w:b/>
                <w:szCs w:val="24"/>
              </w:rPr>
              <w:t>REF03</w:t>
            </w:r>
          </w:p>
        </w:tc>
        <w:tc>
          <w:tcPr>
            <w:tcW w:w="892" w:type="dxa"/>
            <w:tcBorders>
              <w:top w:val="nil"/>
              <w:left w:val="nil"/>
              <w:bottom w:val="nil"/>
              <w:right w:val="nil"/>
            </w:tcBorders>
          </w:tcPr>
          <w:p w14:paraId="7438FF40" w14:textId="77777777" w:rsidR="00797326" w:rsidRDefault="00797326" w:rsidP="00C60EC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9A52EB0" w14:textId="77777777" w:rsidR="00797326" w:rsidRDefault="00797326" w:rsidP="00C60ECE">
            <w:pPr>
              <w:adjustRightInd w:val="0"/>
              <w:ind w:right="144"/>
              <w:rPr>
                <w:sz w:val="24"/>
                <w:szCs w:val="24"/>
              </w:rPr>
            </w:pPr>
            <w:r>
              <w:rPr>
                <w:b/>
                <w:szCs w:val="24"/>
              </w:rPr>
              <w:t>Description</w:t>
            </w:r>
          </w:p>
        </w:tc>
        <w:tc>
          <w:tcPr>
            <w:tcW w:w="432" w:type="dxa"/>
            <w:tcBorders>
              <w:top w:val="nil"/>
              <w:left w:val="nil"/>
              <w:bottom w:val="nil"/>
              <w:right w:val="nil"/>
            </w:tcBorders>
          </w:tcPr>
          <w:p w14:paraId="60FCFA44" w14:textId="77777777" w:rsidR="00797326" w:rsidRDefault="00797326" w:rsidP="00C60ECE">
            <w:pPr>
              <w:adjustRightInd w:val="0"/>
              <w:ind w:right="144"/>
              <w:jc w:val="center"/>
              <w:rPr>
                <w:sz w:val="24"/>
                <w:szCs w:val="24"/>
              </w:rPr>
            </w:pPr>
            <w:r>
              <w:rPr>
                <w:b/>
                <w:szCs w:val="24"/>
              </w:rPr>
              <w:t>X</w:t>
            </w:r>
          </w:p>
        </w:tc>
        <w:tc>
          <w:tcPr>
            <w:tcW w:w="14" w:type="dxa"/>
            <w:tcBorders>
              <w:top w:val="nil"/>
              <w:left w:val="nil"/>
              <w:bottom w:val="nil"/>
              <w:right w:val="nil"/>
            </w:tcBorders>
          </w:tcPr>
          <w:p w14:paraId="6419E4DB" w14:textId="77777777" w:rsidR="00797326" w:rsidRDefault="00797326" w:rsidP="00C60ECE">
            <w:pPr>
              <w:adjustRightInd w:val="0"/>
              <w:ind w:right="144"/>
              <w:jc w:val="center"/>
              <w:rPr>
                <w:sz w:val="24"/>
                <w:szCs w:val="24"/>
              </w:rPr>
            </w:pPr>
          </w:p>
        </w:tc>
        <w:tc>
          <w:tcPr>
            <w:tcW w:w="1440" w:type="dxa"/>
            <w:gridSpan w:val="3"/>
            <w:tcBorders>
              <w:top w:val="nil"/>
              <w:left w:val="nil"/>
              <w:bottom w:val="nil"/>
              <w:right w:val="nil"/>
            </w:tcBorders>
          </w:tcPr>
          <w:p w14:paraId="506DA3D0" w14:textId="77777777" w:rsidR="00797326" w:rsidRDefault="00797326" w:rsidP="00C60ECE">
            <w:pPr>
              <w:adjustRightInd w:val="0"/>
              <w:ind w:right="144"/>
              <w:rPr>
                <w:sz w:val="24"/>
                <w:szCs w:val="24"/>
              </w:rPr>
            </w:pPr>
            <w:r>
              <w:rPr>
                <w:b/>
                <w:szCs w:val="24"/>
              </w:rPr>
              <w:t>AN 1/80</w:t>
            </w:r>
          </w:p>
        </w:tc>
      </w:tr>
      <w:tr w:rsidR="00797326" w14:paraId="1D14384E" w14:textId="77777777" w:rsidTr="00C60ECE">
        <w:trPr>
          <w:gridAfter w:val="1"/>
          <w:wAfter w:w="330" w:type="dxa"/>
        </w:trPr>
        <w:tc>
          <w:tcPr>
            <w:tcW w:w="2980" w:type="dxa"/>
            <w:gridSpan w:val="3"/>
            <w:tcBorders>
              <w:top w:val="nil"/>
              <w:left w:val="nil"/>
              <w:bottom w:val="nil"/>
              <w:right w:val="nil"/>
            </w:tcBorders>
          </w:tcPr>
          <w:p w14:paraId="37A2E8D3" w14:textId="77777777" w:rsidR="00797326" w:rsidRDefault="00797326" w:rsidP="00C60ECE">
            <w:pPr>
              <w:adjustRightInd w:val="0"/>
              <w:ind w:right="144"/>
              <w:rPr>
                <w:sz w:val="24"/>
                <w:szCs w:val="24"/>
              </w:rPr>
            </w:pPr>
          </w:p>
        </w:tc>
        <w:tc>
          <w:tcPr>
            <w:tcW w:w="6523" w:type="dxa"/>
            <w:gridSpan w:val="8"/>
            <w:tcBorders>
              <w:top w:val="nil"/>
              <w:left w:val="nil"/>
              <w:bottom w:val="nil"/>
              <w:right w:val="nil"/>
            </w:tcBorders>
          </w:tcPr>
          <w:p w14:paraId="7FCAAB22" w14:textId="77777777" w:rsidR="00797326" w:rsidRDefault="00797326" w:rsidP="00C60ECE">
            <w:pPr>
              <w:adjustRightInd w:val="0"/>
              <w:ind w:right="144"/>
              <w:rPr>
                <w:sz w:val="24"/>
                <w:szCs w:val="24"/>
              </w:rPr>
            </w:pPr>
            <w:r>
              <w:rPr>
                <w:szCs w:val="24"/>
              </w:rPr>
              <w:t>A free-form description to clarify the related data elements and their content</w:t>
            </w:r>
          </w:p>
        </w:tc>
      </w:tr>
      <w:tr w:rsidR="00797326" w14:paraId="3444CD4B" w14:textId="77777777" w:rsidTr="00C60ECE">
        <w:trPr>
          <w:gridAfter w:val="1"/>
          <w:wAfter w:w="330" w:type="dxa"/>
        </w:trPr>
        <w:tc>
          <w:tcPr>
            <w:tcW w:w="2980" w:type="dxa"/>
            <w:gridSpan w:val="3"/>
            <w:tcBorders>
              <w:top w:val="nil"/>
              <w:left w:val="nil"/>
              <w:bottom w:val="nil"/>
              <w:right w:val="nil"/>
            </w:tcBorders>
          </w:tcPr>
          <w:p w14:paraId="2BC0D30A" w14:textId="77777777" w:rsidR="00797326" w:rsidRDefault="00797326" w:rsidP="00C60ECE">
            <w:pPr>
              <w:adjustRightInd w:val="0"/>
              <w:ind w:right="144"/>
              <w:rPr>
                <w:sz w:val="24"/>
                <w:szCs w:val="24"/>
              </w:rPr>
            </w:pPr>
          </w:p>
        </w:tc>
        <w:tc>
          <w:tcPr>
            <w:tcW w:w="6523" w:type="dxa"/>
            <w:gridSpan w:val="8"/>
            <w:tcBorders>
              <w:top w:val="nil"/>
              <w:left w:val="nil"/>
              <w:bottom w:val="nil"/>
              <w:right w:val="nil"/>
            </w:tcBorders>
            <w:shd w:val="pct20" w:color="auto" w:fill="auto"/>
          </w:tcPr>
          <w:p w14:paraId="1F6D0425" w14:textId="77777777" w:rsidR="00797326" w:rsidRDefault="00797326" w:rsidP="00C60ECE">
            <w:pPr>
              <w:adjustRightInd w:val="0"/>
              <w:ind w:right="144"/>
              <w:rPr>
                <w:sz w:val="24"/>
                <w:szCs w:val="24"/>
              </w:rPr>
            </w:pPr>
            <w:r>
              <w:rPr>
                <w:szCs w:val="24"/>
              </w:rPr>
              <w:t>Used to further describe the reason code sent in REF02.  Codes "A13" and "API" require a text explanation in this element.</w:t>
            </w:r>
          </w:p>
        </w:tc>
      </w:tr>
    </w:tbl>
    <w:p w14:paraId="07546191" w14:textId="34E0FE63" w:rsidR="00797326" w:rsidRDefault="00797326" w:rsidP="00FE6D1C">
      <w:pPr>
        <w:rPr>
          <w:szCs w:val="24"/>
        </w:rPr>
      </w:pPr>
      <w:r>
        <w:rPr>
          <w:szCs w:val="24"/>
        </w:rPr>
        <w:br w:type="page"/>
      </w:r>
      <w:r w:rsidRPr="00797326">
        <w:rPr>
          <w:sz w:val="36"/>
          <w:szCs w:val="44"/>
        </w:rPr>
        <w:lastRenderedPageBreak/>
        <w:t>814_13 Guide</w:t>
      </w:r>
      <w:r>
        <w:rPr>
          <w:sz w:val="36"/>
          <w:szCs w:val="44"/>
        </w:rPr>
        <w:t>:</w:t>
      </w:r>
    </w:p>
    <w:p w14:paraId="3143B63C" w14:textId="77777777" w:rsidR="00797326" w:rsidRDefault="00797326" w:rsidP="00797326">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(Rejection Reason)</w:t>
      </w:r>
    </w:p>
    <w:p w14:paraId="0DB2F2F1" w14:textId="77777777" w:rsidR="00797326" w:rsidRDefault="00797326" w:rsidP="0079732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51EC48B" w14:textId="77777777" w:rsidR="00797326" w:rsidRDefault="00797326" w:rsidP="0079732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866DCCB" w14:textId="77777777" w:rsidR="00797326" w:rsidRDefault="00797326" w:rsidP="0079732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D31187D" w14:textId="77777777" w:rsidR="00797326" w:rsidRDefault="00797326" w:rsidP="0079732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F85247D" w14:textId="77777777" w:rsidR="00797326" w:rsidRDefault="00797326" w:rsidP="00797326">
      <w:pPr>
        <w:tabs>
          <w:tab w:val="right" w:pos="1800"/>
          <w:tab w:val="left" w:pos="2160"/>
        </w:tabs>
        <w:adjustRightInd w:val="0"/>
        <w:ind w:left="2160" w:hanging="2160"/>
        <w:rPr>
          <w:szCs w:val="24"/>
        </w:rPr>
      </w:pPr>
      <w:r>
        <w:rPr>
          <w:szCs w:val="24"/>
        </w:rPr>
        <w:tab/>
      </w:r>
      <w:r>
        <w:rPr>
          <w:b/>
          <w:szCs w:val="24"/>
        </w:rPr>
        <w:t>Max Use:</w:t>
      </w:r>
      <w:r>
        <w:rPr>
          <w:szCs w:val="24"/>
        </w:rPr>
        <w:tab/>
        <w:t>&gt;1</w:t>
      </w:r>
    </w:p>
    <w:p w14:paraId="21D5A847" w14:textId="77777777" w:rsidR="00797326" w:rsidRDefault="00797326" w:rsidP="0079732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CA56F9B" w14:textId="77777777" w:rsidR="00797326" w:rsidRDefault="00797326" w:rsidP="007973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1B74F8C" w14:textId="77777777" w:rsidR="00797326" w:rsidRDefault="00797326" w:rsidP="007973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0737737" w14:textId="77777777" w:rsidR="00797326" w:rsidRDefault="00797326" w:rsidP="0079732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8B14C27" w14:textId="77777777" w:rsidR="00797326" w:rsidRDefault="00797326" w:rsidP="0079732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4C33F79" w14:textId="77777777" w:rsidR="00797326" w:rsidRDefault="00797326" w:rsidP="0079732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7326" w14:paraId="4CFC5EE7" w14:textId="77777777" w:rsidTr="00C60ECE">
        <w:tc>
          <w:tcPr>
            <w:tcW w:w="1944" w:type="dxa"/>
            <w:tcBorders>
              <w:top w:val="nil"/>
              <w:left w:val="nil"/>
              <w:bottom w:val="nil"/>
              <w:right w:val="nil"/>
            </w:tcBorders>
          </w:tcPr>
          <w:p w14:paraId="4166CD7D" w14:textId="77777777" w:rsidR="00797326" w:rsidRDefault="00797326" w:rsidP="00C60ECE">
            <w:pPr>
              <w:adjustRightInd w:val="0"/>
              <w:ind w:right="144"/>
              <w:jc w:val="right"/>
              <w:rPr>
                <w:sz w:val="24"/>
                <w:szCs w:val="24"/>
              </w:rPr>
            </w:pPr>
            <w:r>
              <w:rPr>
                <w:b/>
                <w:szCs w:val="24"/>
              </w:rPr>
              <w:t>Notes:</w:t>
            </w:r>
          </w:p>
        </w:tc>
        <w:tc>
          <w:tcPr>
            <w:tcW w:w="216" w:type="dxa"/>
            <w:tcBorders>
              <w:top w:val="nil"/>
              <w:left w:val="nil"/>
              <w:bottom w:val="nil"/>
              <w:right w:val="nil"/>
            </w:tcBorders>
          </w:tcPr>
          <w:p w14:paraId="1FE607A8" w14:textId="77777777" w:rsidR="00797326" w:rsidRDefault="00797326" w:rsidP="00C60ECE">
            <w:pPr>
              <w:adjustRightInd w:val="0"/>
              <w:ind w:right="144"/>
              <w:jc w:val="right"/>
              <w:rPr>
                <w:sz w:val="24"/>
                <w:szCs w:val="24"/>
              </w:rPr>
            </w:pPr>
          </w:p>
        </w:tc>
        <w:tc>
          <w:tcPr>
            <w:tcW w:w="7343" w:type="dxa"/>
            <w:tcBorders>
              <w:top w:val="nil"/>
              <w:left w:val="nil"/>
              <w:bottom w:val="nil"/>
              <w:right w:val="nil"/>
            </w:tcBorders>
            <w:shd w:val="pct20" w:color="auto" w:fill="auto"/>
          </w:tcPr>
          <w:p w14:paraId="56C08A4D" w14:textId="77777777" w:rsidR="00797326" w:rsidRDefault="00797326" w:rsidP="00C60ECE">
            <w:pPr>
              <w:adjustRightInd w:val="0"/>
              <w:ind w:right="144"/>
              <w:rPr>
                <w:szCs w:val="24"/>
              </w:rPr>
            </w:pPr>
            <w:r>
              <w:rPr>
                <w:szCs w:val="24"/>
              </w:rPr>
              <w:t>More than one rejection reason code may be sent, by repeating the REF~7G segment.</w:t>
            </w:r>
          </w:p>
          <w:p w14:paraId="338696BF" w14:textId="77777777" w:rsidR="00797326" w:rsidRDefault="00797326" w:rsidP="00C60ECE">
            <w:pPr>
              <w:adjustRightInd w:val="0"/>
              <w:ind w:right="144"/>
              <w:rPr>
                <w:szCs w:val="24"/>
              </w:rPr>
            </w:pPr>
          </w:p>
          <w:p w14:paraId="4D51F102" w14:textId="77777777" w:rsidR="00797326" w:rsidRDefault="00797326" w:rsidP="00C60ECE">
            <w:pPr>
              <w:adjustRightInd w:val="0"/>
              <w:ind w:right="144"/>
              <w:rPr>
                <w:szCs w:val="24"/>
              </w:rPr>
            </w:pPr>
            <w:r>
              <w:rPr>
                <w:szCs w:val="24"/>
              </w:rPr>
              <w:t>Accept Response: Not Used</w:t>
            </w:r>
          </w:p>
          <w:p w14:paraId="5B97A87A" w14:textId="77777777" w:rsidR="00797326" w:rsidRDefault="00797326" w:rsidP="00C60ECE">
            <w:pPr>
              <w:adjustRightInd w:val="0"/>
              <w:ind w:right="144"/>
              <w:rPr>
                <w:szCs w:val="24"/>
              </w:rPr>
            </w:pPr>
            <w:proofErr w:type="gramStart"/>
            <w:r>
              <w:rPr>
                <w:szCs w:val="24"/>
              </w:rPr>
              <w:t>Reject Response</w:t>
            </w:r>
            <w:proofErr w:type="gramEnd"/>
            <w:r>
              <w:rPr>
                <w:szCs w:val="24"/>
              </w:rPr>
              <w:t>: Required</w:t>
            </w:r>
          </w:p>
          <w:p w14:paraId="6427267C" w14:textId="77777777" w:rsidR="00797326" w:rsidRDefault="00797326" w:rsidP="00C60ECE">
            <w:pPr>
              <w:adjustRightInd w:val="0"/>
              <w:ind w:right="144"/>
              <w:rPr>
                <w:sz w:val="24"/>
                <w:szCs w:val="24"/>
              </w:rPr>
            </w:pPr>
          </w:p>
        </w:tc>
      </w:tr>
      <w:tr w:rsidR="00797326" w14:paraId="0DDF4AB3" w14:textId="77777777" w:rsidTr="00C60ECE">
        <w:tc>
          <w:tcPr>
            <w:tcW w:w="1944" w:type="dxa"/>
            <w:tcBorders>
              <w:top w:val="nil"/>
              <w:left w:val="nil"/>
              <w:bottom w:val="nil"/>
              <w:right w:val="nil"/>
            </w:tcBorders>
          </w:tcPr>
          <w:p w14:paraId="08D1A76D" w14:textId="77777777" w:rsidR="00797326" w:rsidRDefault="00797326" w:rsidP="00C60ECE">
            <w:pPr>
              <w:adjustRightInd w:val="0"/>
              <w:ind w:right="144"/>
              <w:rPr>
                <w:sz w:val="24"/>
                <w:szCs w:val="24"/>
              </w:rPr>
            </w:pPr>
          </w:p>
        </w:tc>
        <w:tc>
          <w:tcPr>
            <w:tcW w:w="216" w:type="dxa"/>
            <w:tcBorders>
              <w:top w:val="nil"/>
              <w:left w:val="nil"/>
              <w:bottom w:val="nil"/>
              <w:right w:val="nil"/>
            </w:tcBorders>
          </w:tcPr>
          <w:p w14:paraId="6E10BC76" w14:textId="77777777" w:rsidR="00797326" w:rsidRDefault="00797326" w:rsidP="00C60ECE">
            <w:pPr>
              <w:adjustRightInd w:val="0"/>
              <w:ind w:right="144"/>
              <w:rPr>
                <w:sz w:val="24"/>
                <w:szCs w:val="24"/>
              </w:rPr>
            </w:pPr>
          </w:p>
        </w:tc>
        <w:tc>
          <w:tcPr>
            <w:tcW w:w="7343" w:type="dxa"/>
            <w:tcBorders>
              <w:top w:val="nil"/>
              <w:left w:val="nil"/>
              <w:bottom w:val="nil"/>
              <w:right w:val="nil"/>
            </w:tcBorders>
            <w:shd w:val="pct20" w:color="auto" w:fill="auto"/>
          </w:tcPr>
          <w:p w14:paraId="131B0018" w14:textId="77777777" w:rsidR="00797326" w:rsidRDefault="00797326" w:rsidP="00C60ECE">
            <w:pPr>
              <w:adjustRightInd w:val="0"/>
              <w:ind w:right="144"/>
              <w:rPr>
                <w:sz w:val="24"/>
                <w:szCs w:val="24"/>
              </w:rPr>
            </w:pPr>
            <w:r>
              <w:rPr>
                <w:szCs w:val="24"/>
              </w:rPr>
              <w:t>REF~7G~A13~ADDITIONAL REASON TEXT HERE</w:t>
            </w:r>
          </w:p>
        </w:tc>
      </w:tr>
    </w:tbl>
    <w:p w14:paraId="4A416E6C" w14:textId="77777777" w:rsidR="00797326" w:rsidRDefault="00797326" w:rsidP="00797326">
      <w:pPr>
        <w:adjustRightInd w:val="0"/>
        <w:rPr>
          <w:szCs w:val="24"/>
        </w:rPr>
      </w:pPr>
    </w:p>
    <w:p w14:paraId="4B360451" w14:textId="77777777" w:rsidR="00797326" w:rsidRDefault="00797326" w:rsidP="00797326">
      <w:pPr>
        <w:adjustRightInd w:val="0"/>
        <w:jc w:val="center"/>
        <w:rPr>
          <w:b/>
          <w:szCs w:val="24"/>
        </w:rPr>
      </w:pPr>
      <w:r>
        <w:rPr>
          <w:b/>
          <w:szCs w:val="24"/>
        </w:rPr>
        <w:t>Data Element Summary</w:t>
      </w:r>
    </w:p>
    <w:p w14:paraId="72508485" w14:textId="77777777" w:rsidR="00797326" w:rsidRDefault="00797326" w:rsidP="007973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5F8CE24" w14:textId="77777777" w:rsidR="00797326" w:rsidRDefault="00797326" w:rsidP="007973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7326" w14:paraId="0249F5FD" w14:textId="77777777" w:rsidTr="00C60ECE">
        <w:tc>
          <w:tcPr>
            <w:tcW w:w="1007" w:type="dxa"/>
            <w:tcBorders>
              <w:top w:val="nil"/>
              <w:left w:val="nil"/>
              <w:bottom w:val="nil"/>
              <w:right w:val="nil"/>
            </w:tcBorders>
          </w:tcPr>
          <w:p w14:paraId="0508FD3E" w14:textId="77777777" w:rsidR="00797326" w:rsidRDefault="00797326" w:rsidP="00C60EC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E7F5E9" w14:textId="77777777" w:rsidR="00797326" w:rsidRDefault="00797326" w:rsidP="00C60ECE">
            <w:pPr>
              <w:adjustRightInd w:val="0"/>
              <w:ind w:right="144"/>
              <w:jc w:val="center"/>
              <w:rPr>
                <w:sz w:val="24"/>
                <w:szCs w:val="24"/>
              </w:rPr>
            </w:pPr>
            <w:r>
              <w:rPr>
                <w:b/>
                <w:szCs w:val="24"/>
              </w:rPr>
              <w:t>REF01</w:t>
            </w:r>
          </w:p>
        </w:tc>
        <w:tc>
          <w:tcPr>
            <w:tcW w:w="892" w:type="dxa"/>
            <w:tcBorders>
              <w:top w:val="nil"/>
              <w:left w:val="nil"/>
              <w:bottom w:val="nil"/>
              <w:right w:val="nil"/>
            </w:tcBorders>
          </w:tcPr>
          <w:p w14:paraId="11D1C2F0" w14:textId="77777777" w:rsidR="00797326" w:rsidRDefault="00797326" w:rsidP="00C60EC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7303C1E" w14:textId="77777777" w:rsidR="00797326" w:rsidRDefault="00797326" w:rsidP="00C60EC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07F16F3" w14:textId="77777777" w:rsidR="00797326" w:rsidRDefault="00797326" w:rsidP="00C60ECE">
            <w:pPr>
              <w:adjustRightInd w:val="0"/>
              <w:ind w:right="144"/>
              <w:jc w:val="center"/>
              <w:rPr>
                <w:sz w:val="24"/>
                <w:szCs w:val="24"/>
              </w:rPr>
            </w:pPr>
            <w:r>
              <w:rPr>
                <w:b/>
                <w:szCs w:val="24"/>
              </w:rPr>
              <w:t>M</w:t>
            </w:r>
          </w:p>
        </w:tc>
        <w:tc>
          <w:tcPr>
            <w:tcW w:w="14" w:type="dxa"/>
            <w:tcBorders>
              <w:top w:val="nil"/>
              <w:left w:val="nil"/>
              <w:bottom w:val="nil"/>
              <w:right w:val="nil"/>
            </w:tcBorders>
          </w:tcPr>
          <w:p w14:paraId="36A05021" w14:textId="77777777" w:rsidR="00797326" w:rsidRDefault="00797326" w:rsidP="00C60ECE">
            <w:pPr>
              <w:adjustRightInd w:val="0"/>
              <w:ind w:right="144"/>
              <w:jc w:val="center"/>
              <w:rPr>
                <w:sz w:val="24"/>
                <w:szCs w:val="24"/>
              </w:rPr>
            </w:pPr>
          </w:p>
        </w:tc>
        <w:tc>
          <w:tcPr>
            <w:tcW w:w="1440" w:type="dxa"/>
            <w:gridSpan w:val="3"/>
            <w:tcBorders>
              <w:top w:val="nil"/>
              <w:left w:val="nil"/>
              <w:bottom w:val="nil"/>
              <w:right w:val="nil"/>
            </w:tcBorders>
          </w:tcPr>
          <w:p w14:paraId="3F2ED263" w14:textId="77777777" w:rsidR="00797326" w:rsidRDefault="00797326" w:rsidP="00C60ECE">
            <w:pPr>
              <w:adjustRightInd w:val="0"/>
              <w:ind w:right="144"/>
              <w:rPr>
                <w:sz w:val="24"/>
                <w:szCs w:val="24"/>
              </w:rPr>
            </w:pPr>
            <w:r>
              <w:rPr>
                <w:b/>
                <w:szCs w:val="24"/>
              </w:rPr>
              <w:t>ID 2/3</w:t>
            </w:r>
          </w:p>
        </w:tc>
      </w:tr>
      <w:tr w:rsidR="00797326" w14:paraId="115E294A" w14:textId="77777777" w:rsidTr="00C60ECE">
        <w:trPr>
          <w:gridAfter w:val="1"/>
          <w:wAfter w:w="330" w:type="dxa"/>
        </w:trPr>
        <w:tc>
          <w:tcPr>
            <w:tcW w:w="2980" w:type="dxa"/>
            <w:gridSpan w:val="3"/>
            <w:tcBorders>
              <w:top w:val="nil"/>
              <w:left w:val="nil"/>
              <w:bottom w:val="nil"/>
              <w:right w:val="nil"/>
            </w:tcBorders>
          </w:tcPr>
          <w:p w14:paraId="6A6E8C1A" w14:textId="77777777" w:rsidR="00797326" w:rsidRDefault="00797326" w:rsidP="00C60ECE">
            <w:pPr>
              <w:adjustRightInd w:val="0"/>
              <w:ind w:right="144"/>
              <w:rPr>
                <w:sz w:val="24"/>
                <w:szCs w:val="24"/>
              </w:rPr>
            </w:pPr>
          </w:p>
        </w:tc>
        <w:tc>
          <w:tcPr>
            <w:tcW w:w="6523" w:type="dxa"/>
            <w:gridSpan w:val="8"/>
            <w:tcBorders>
              <w:top w:val="nil"/>
              <w:left w:val="nil"/>
              <w:bottom w:val="nil"/>
              <w:right w:val="nil"/>
            </w:tcBorders>
          </w:tcPr>
          <w:p w14:paraId="2E01AD32" w14:textId="77777777" w:rsidR="00797326" w:rsidRDefault="00797326" w:rsidP="00C60ECE">
            <w:pPr>
              <w:adjustRightInd w:val="0"/>
              <w:ind w:right="144"/>
              <w:rPr>
                <w:sz w:val="24"/>
                <w:szCs w:val="24"/>
              </w:rPr>
            </w:pPr>
            <w:r>
              <w:rPr>
                <w:szCs w:val="24"/>
              </w:rPr>
              <w:t>Code qualifying the Reference Identification</w:t>
            </w:r>
          </w:p>
        </w:tc>
      </w:tr>
      <w:tr w:rsidR="00797326" w14:paraId="0C152392" w14:textId="77777777" w:rsidTr="00C60ECE">
        <w:trPr>
          <w:gridAfter w:val="1"/>
          <w:wAfter w:w="331" w:type="dxa"/>
        </w:trPr>
        <w:tc>
          <w:tcPr>
            <w:tcW w:w="3168" w:type="dxa"/>
            <w:gridSpan w:val="4"/>
            <w:tcBorders>
              <w:top w:val="nil"/>
              <w:left w:val="nil"/>
              <w:bottom w:val="nil"/>
              <w:right w:val="nil"/>
            </w:tcBorders>
          </w:tcPr>
          <w:p w14:paraId="6462B25B"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396128EC" w14:textId="77777777" w:rsidR="00797326" w:rsidRDefault="00797326" w:rsidP="00C60ECE">
            <w:pPr>
              <w:adjustRightInd w:val="0"/>
              <w:ind w:right="144"/>
              <w:rPr>
                <w:sz w:val="24"/>
                <w:szCs w:val="24"/>
              </w:rPr>
            </w:pPr>
            <w:r>
              <w:rPr>
                <w:szCs w:val="24"/>
              </w:rPr>
              <w:t>7G</w:t>
            </w:r>
          </w:p>
        </w:tc>
        <w:tc>
          <w:tcPr>
            <w:tcW w:w="144" w:type="dxa"/>
            <w:tcBorders>
              <w:top w:val="nil"/>
              <w:left w:val="nil"/>
              <w:bottom w:val="nil"/>
              <w:right w:val="nil"/>
            </w:tcBorders>
          </w:tcPr>
          <w:p w14:paraId="5F6BB3BC"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41DB1082" w14:textId="77777777" w:rsidR="00797326" w:rsidRDefault="00797326" w:rsidP="00C60ECE">
            <w:pPr>
              <w:adjustRightInd w:val="0"/>
              <w:ind w:right="144"/>
              <w:rPr>
                <w:sz w:val="24"/>
                <w:szCs w:val="24"/>
              </w:rPr>
            </w:pPr>
            <w:r>
              <w:rPr>
                <w:szCs w:val="24"/>
              </w:rPr>
              <w:t>Data Quality Reject Reason</w:t>
            </w:r>
          </w:p>
        </w:tc>
      </w:tr>
      <w:tr w:rsidR="00797326" w14:paraId="2E98F8E1" w14:textId="77777777" w:rsidTr="00C60ECE">
        <w:trPr>
          <w:gridAfter w:val="2"/>
          <w:wAfter w:w="473" w:type="dxa"/>
        </w:trPr>
        <w:tc>
          <w:tcPr>
            <w:tcW w:w="4680" w:type="dxa"/>
            <w:gridSpan w:val="6"/>
            <w:tcBorders>
              <w:top w:val="nil"/>
              <w:left w:val="nil"/>
              <w:bottom w:val="nil"/>
              <w:right w:val="nil"/>
            </w:tcBorders>
          </w:tcPr>
          <w:p w14:paraId="22025170"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4DFAEE68" w14:textId="77777777" w:rsidR="00797326" w:rsidRDefault="00797326" w:rsidP="00C60ECE">
            <w:pPr>
              <w:adjustRightInd w:val="0"/>
              <w:ind w:right="144"/>
              <w:rPr>
                <w:sz w:val="24"/>
                <w:szCs w:val="24"/>
              </w:rPr>
            </w:pPr>
            <w:r>
              <w:rPr>
                <w:szCs w:val="24"/>
              </w:rPr>
              <w:t>Reject reasons associated with a reject status notification.</w:t>
            </w:r>
          </w:p>
        </w:tc>
      </w:tr>
      <w:tr w:rsidR="00797326" w14:paraId="4F1BDEFB" w14:textId="77777777" w:rsidTr="00C60ECE">
        <w:tc>
          <w:tcPr>
            <w:tcW w:w="1007" w:type="dxa"/>
            <w:tcBorders>
              <w:top w:val="nil"/>
              <w:left w:val="nil"/>
              <w:bottom w:val="nil"/>
              <w:right w:val="nil"/>
            </w:tcBorders>
          </w:tcPr>
          <w:p w14:paraId="3D909533" w14:textId="77777777" w:rsidR="00797326" w:rsidRDefault="00797326" w:rsidP="00C60ECE">
            <w:pPr>
              <w:adjustRightInd w:val="0"/>
              <w:ind w:right="144"/>
              <w:rPr>
                <w:sz w:val="24"/>
                <w:szCs w:val="24"/>
              </w:rPr>
            </w:pPr>
            <w:r>
              <w:rPr>
                <w:b/>
                <w:szCs w:val="24"/>
              </w:rPr>
              <w:t>Must Use</w:t>
            </w:r>
          </w:p>
        </w:tc>
        <w:tc>
          <w:tcPr>
            <w:tcW w:w="1080" w:type="dxa"/>
            <w:tcBorders>
              <w:top w:val="nil"/>
              <w:left w:val="nil"/>
              <w:bottom w:val="nil"/>
              <w:right w:val="nil"/>
            </w:tcBorders>
          </w:tcPr>
          <w:p w14:paraId="6EB8879D" w14:textId="77777777" w:rsidR="00797326" w:rsidRDefault="00797326" w:rsidP="00C60ECE">
            <w:pPr>
              <w:adjustRightInd w:val="0"/>
              <w:ind w:right="144"/>
              <w:jc w:val="center"/>
              <w:rPr>
                <w:sz w:val="24"/>
                <w:szCs w:val="24"/>
              </w:rPr>
            </w:pPr>
            <w:r>
              <w:rPr>
                <w:b/>
                <w:szCs w:val="24"/>
              </w:rPr>
              <w:t>REF02</w:t>
            </w:r>
          </w:p>
        </w:tc>
        <w:tc>
          <w:tcPr>
            <w:tcW w:w="892" w:type="dxa"/>
            <w:tcBorders>
              <w:top w:val="nil"/>
              <w:left w:val="nil"/>
              <w:bottom w:val="nil"/>
              <w:right w:val="nil"/>
            </w:tcBorders>
          </w:tcPr>
          <w:p w14:paraId="383773D1" w14:textId="77777777" w:rsidR="00797326" w:rsidRDefault="00797326" w:rsidP="00C60EC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262F46A" w14:textId="77777777" w:rsidR="00797326" w:rsidRDefault="00797326" w:rsidP="00C60ECE">
            <w:pPr>
              <w:adjustRightInd w:val="0"/>
              <w:ind w:right="144"/>
              <w:rPr>
                <w:sz w:val="24"/>
                <w:szCs w:val="24"/>
              </w:rPr>
            </w:pPr>
            <w:r>
              <w:rPr>
                <w:b/>
                <w:szCs w:val="24"/>
              </w:rPr>
              <w:t>Reference Identification</w:t>
            </w:r>
          </w:p>
        </w:tc>
        <w:tc>
          <w:tcPr>
            <w:tcW w:w="432" w:type="dxa"/>
            <w:tcBorders>
              <w:top w:val="nil"/>
              <w:left w:val="nil"/>
              <w:bottom w:val="nil"/>
              <w:right w:val="nil"/>
            </w:tcBorders>
          </w:tcPr>
          <w:p w14:paraId="69475807" w14:textId="77777777" w:rsidR="00797326" w:rsidRDefault="00797326" w:rsidP="00C60ECE">
            <w:pPr>
              <w:adjustRightInd w:val="0"/>
              <w:ind w:right="144"/>
              <w:jc w:val="center"/>
              <w:rPr>
                <w:sz w:val="24"/>
                <w:szCs w:val="24"/>
              </w:rPr>
            </w:pPr>
            <w:r>
              <w:rPr>
                <w:b/>
                <w:szCs w:val="24"/>
              </w:rPr>
              <w:t>X</w:t>
            </w:r>
          </w:p>
        </w:tc>
        <w:tc>
          <w:tcPr>
            <w:tcW w:w="14" w:type="dxa"/>
            <w:tcBorders>
              <w:top w:val="nil"/>
              <w:left w:val="nil"/>
              <w:bottom w:val="nil"/>
              <w:right w:val="nil"/>
            </w:tcBorders>
          </w:tcPr>
          <w:p w14:paraId="7108F65B" w14:textId="77777777" w:rsidR="00797326" w:rsidRDefault="00797326" w:rsidP="00C60ECE">
            <w:pPr>
              <w:adjustRightInd w:val="0"/>
              <w:ind w:right="144"/>
              <w:jc w:val="center"/>
              <w:rPr>
                <w:sz w:val="24"/>
                <w:szCs w:val="24"/>
              </w:rPr>
            </w:pPr>
          </w:p>
        </w:tc>
        <w:tc>
          <w:tcPr>
            <w:tcW w:w="1440" w:type="dxa"/>
            <w:gridSpan w:val="3"/>
            <w:tcBorders>
              <w:top w:val="nil"/>
              <w:left w:val="nil"/>
              <w:bottom w:val="nil"/>
              <w:right w:val="nil"/>
            </w:tcBorders>
          </w:tcPr>
          <w:p w14:paraId="7FDFFDE3" w14:textId="77777777" w:rsidR="00797326" w:rsidRDefault="00797326" w:rsidP="00C60ECE">
            <w:pPr>
              <w:adjustRightInd w:val="0"/>
              <w:ind w:right="144"/>
              <w:rPr>
                <w:sz w:val="24"/>
                <w:szCs w:val="24"/>
              </w:rPr>
            </w:pPr>
            <w:r>
              <w:rPr>
                <w:b/>
                <w:szCs w:val="24"/>
              </w:rPr>
              <w:t>AN 1/30</w:t>
            </w:r>
          </w:p>
        </w:tc>
      </w:tr>
      <w:tr w:rsidR="00797326" w14:paraId="03307A3E" w14:textId="77777777" w:rsidTr="00C60ECE">
        <w:trPr>
          <w:gridAfter w:val="1"/>
          <w:wAfter w:w="330" w:type="dxa"/>
        </w:trPr>
        <w:tc>
          <w:tcPr>
            <w:tcW w:w="2980" w:type="dxa"/>
            <w:gridSpan w:val="3"/>
            <w:tcBorders>
              <w:top w:val="nil"/>
              <w:left w:val="nil"/>
              <w:bottom w:val="nil"/>
              <w:right w:val="nil"/>
            </w:tcBorders>
          </w:tcPr>
          <w:p w14:paraId="7B462436" w14:textId="77777777" w:rsidR="00797326" w:rsidRDefault="00797326" w:rsidP="00C60ECE">
            <w:pPr>
              <w:adjustRightInd w:val="0"/>
              <w:ind w:right="144"/>
              <w:rPr>
                <w:sz w:val="24"/>
                <w:szCs w:val="24"/>
              </w:rPr>
            </w:pPr>
          </w:p>
        </w:tc>
        <w:tc>
          <w:tcPr>
            <w:tcW w:w="6523" w:type="dxa"/>
            <w:gridSpan w:val="8"/>
            <w:tcBorders>
              <w:top w:val="nil"/>
              <w:left w:val="nil"/>
              <w:bottom w:val="nil"/>
              <w:right w:val="nil"/>
            </w:tcBorders>
          </w:tcPr>
          <w:p w14:paraId="4CE83470" w14:textId="77777777" w:rsidR="00797326" w:rsidRDefault="00797326" w:rsidP="00C60ECE">
            <w:pPr>
              <w:adjustRightInd w:val="0"/>
              <w:ind w:right="144"/>
              <w:rPr>
                <w:sz w:val="24"/>
                <w:szCs w:val="24"/>
              </w:rPr>
            </w:pPr>
            <w:r>
              <w:rPr>
                <w:szCs w:val="24"/>
              </w:rPr>
              <w:t>Reference information as defined for a particular Transaction Set or as specified by the Reference Identification Qualifier</w:t>
            </w:r>
          </w:p>
        </w:tc>
      </w:tr>
      <w:tr w:rsidR="00797326" w14:paraId="07C3C3C4" w14:textId="77777777" w:rsidTr="00C60ECE">
        <w:trPr>
          <w:gridAfter w:val="1"/>
          <w:wAfter w:w="331" w:type="dxa"/>
        </w:trPr>
        <w:tc>
          <w:tcPr>
            <w:tcW w:w="3168" w:type="dxa"/>
            <w:gridSpan w:val="4"/>
            <w:tcBorders>
              <w:top w:val="nil"/>
              <w:left w:val="nil"/>
              <w:bottom w:val="nil"/>
              <w:right w:val="nil"/>
            </w:tcBorders>
          </w:tcPr>
          <w:p w14:paraId="75CE4FEC"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06DD01CF" w14:textId="77777777" w:rsidR="00797326" w:rsidRDefault="00797326" w:rsidP="00C60ECE">
            <w:pPr>
              <w:adjustRightInd w:val="0"/>
              <w:ind w:right="144"/>
              <w:rPr>
                <w:sz w:val="24"/>
                <w:szCs w:val="24"/>
              </w:rPr>
            </w:pPr>
            <w:r>
              <w:rPr>
                <w:szCs w:val="24"/>
              </w:rPr>
              <w:t>008</w:t>
            </w:r>
          </w:p>
        </w:tc>
        <w:tc>
          <w:tcPr>
            <w:tcW w:w="144" w:type="dxa"/>
            <w:tcBorders>
              <w:top w:val="nil"/>
              <w:left w:val="nil"/>
              <w:bottom w:val="nil"/>
              <w:right w:val="nil"/>
            </w:tcBorders>
          </w:tcPr>
          <w:p w14:paraId="679B09FC"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41DAF3B2" w14:textId="77777777" w:rsidR="00797326" w:rsidRDefault="00797326" w:rsidP="00C60ECE">
            <w:pPr>
              <w:adjustRightInd w:val="0"/>
              <w:ind w:right="144"/>
              <w:rPr>
                <w:sz w:val="24"/>
                <w:szCs w:val="24"/>
              </w:rPr>
            </w:pPr>
            <w:r>
              <w:rPr>
                <w:szCs w:val="24"/>
              </w:rPr>
              <w:t>ESI ID exists but is not active</w:t>
            </w:r>
          </w:p>
        </w:tc>
      </w:tr>
      <w:tr w:rsidR="00797326" w14:paraId="7192617B" w14:textId="77777777" w:rsidTr="00C60ECE">
        <w:trPr>
          <w:gridAfter w:val="1"/>
          <w:wAfter w:w="331" w:type="dxa"/>
        </w:trPr>
        <w:tc>
          <w:tcPr>
            <w:tcW w:w="3168" w:type="dxa"/>
            <w:gridSpan w:val="4"/>
            <w:tcBorders>
              <w:top w:val="nil"/>
              <w:left w:val="nil"/>
              <w:bottom w:val="nil"/>
              <w:right w:val="nil"/>
            </w:tcBorders>
          </w:tcPr>
          <w:p w14:paraId="7C39F058"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55C65E5F" w14:textId="77777777" w:rsidR="00797326" w:rsidRDefault="00797326" w:rsidP="00C60ECE">
            <w:pPr>
              <w:adjustRightInd w:val="0"/>
              <w:ind w:right="144"/>
              <w:rPr>
                <w:sz w:val="24"/>
                <w:szCs w:val="24"/>
              </w:rPr>
            </w:pPr>
            <w:r>
              <w:rPr>
                <w:szCs w:val="24"/>
              </w:rPr>
              <w:t>017</w:t>
            </w:r>
          </w:p>
        </w:tc>
        <w:tc>
          <w:tcPr>
            <w:tcW w:w="144" w:type="dxa"/>
            <w:tcBorders>
              <w:top w:val="nil"/>
              <w:left w:val="nil"/>
              <w:bottom w:val="nil"/>
              <w:right w:val="nil"/>
            </w:tcBorders>
          </w:tcPr>
          <w:p w14:paraId="361F4CD6"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69D37DEA" w14:textId="77777777" w:rsidR="00797326" w:rsidRDefault="00797326" w:rsidP="00C60ECE">
            <w:pPr>
              <w:adjustRightInd w:val="0"/>
              <w:ind w:right="144"/>
              <w:rPr>
                <w:sz w:val="24"/>
                <w:szCs w:val="24"/>
              </w:rPr>
            </w:pPr>
            <w:r>
              <w:rPr>
                <w:szCs w:val="24"/>
              </w:rPr>
              <w:t>Service Terminated Because the Service Provider Went Out of Business</w:t>
            </w:r>
          </w:p>
        </w:tc>
      </w:tr>
      <w:tr w:rsidR="00797326" w14:paraId="7FA66BBD" w14:textId="77777777" w:rsidTr="00C60ECE">
        <w:trPr>
          <w:gridAfter w:val="2"/>
          <w:wAfter w:w="473" w:type="dxa"/>
        </w:trPr>
        <w:tc>
          <w:tcPr>
            <w:tcW w:w="4680" w:type="dxa"/>
            <w:gridSpan w:val="6"/>
            <w:tcBorders>
              <w:top w:val="nil"/>
              <w:left w:val="nil"/>
              <w:bottom w:val="nil"/>
              <w:right w:val="nil"/>
            </w:tcBorders>
          </w:tcPr>
          <w:p w14:paraId="17B2A5F8"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3B95DF5B" w14:textId="77777777" w:rsidR="00797326" w:rsidRDefault="00797326" w:rsidP="00C60ECE">
            <w:pPr>
              <w:adjustRightInd w:val="0"/>
              <w:ind w:right="144"/>
              <w:rPr>
                <w:sz w:val="24"/>
                <w:szCs w:val="24"/>
              </w:rPr>
            </w:pPr>
            <w:r>
              <w:rPr>
                <w:szCs w:val="24"/>
              </w:rPr>
              <w:t xml:space="preserve">Received initiating TX SET transaction from CR that is </w:t>
            </w:r>
            <w:proofErr w:type="gramStart"/>
            <w:r>
              <w:rPr>
                <w:szCs w:val="24"/>
              </w:rPr>
              <w:t>exiting</w:t>
            </w:r>
            <w:proofErr w:type="gramEnd"/>
            <w:r>
              <w:rPr>
                <w:szCs w:val="24"/>
              </w:rPr>
              <w:t xml:space="preserve"> the Market. For ERCOT use only.</w:t>
            </w:r>
          </w:p>
        </w:tc>
      </w:tr>
      <w:tr w:rsidR="00797326" w14:paraId="1499474F" w14:textId="77777777" w:rsidTr="00C60ECE">
        <w:trPr>
          <w:gridAfter w:val="1"/>
          <w:wAfter w:w="331" w:type="dxa"/>
        </w:trPr>
        <w:tc>
          <w:tcPr>
            <w:tcW w:w="3168" w:type="dxa"/>
            <w:gridSpan w:val="4"/>
            <w:tcBorders>
              <w:top w:val="nil"/>
              <w:left w:val="nil"/>
              <w:bottom w:val="nil"/>
              <w:right w:val="nil"/>
            </w:tcBorders>
          </w:tcPr>
          <w:p w14:paraId="2E802F04"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069881F3" w14:textId="77777777" w:rsidR="00797326" w:rsidRDefault="00797326" w:rsidP="00C60ECE">
            <w:pPr>
              <w:adjustRightInd w:val="0"/>
              <w:ind w:right="144"/>
              <w:rPr>
                <w:sz w:val="24"/>
                <w:szCs w:val="24"/>
              </w:rPr>
            </w:pPr>
            <w:r>
              <w:rPr>
                <w:szCs w:val="24"/>
              </w:rPr>
              <w:t>090</w:t>
            </w:r>
          </w:p>
        </w:tc>
        <w:tc>
          <w:tcPr>
            <w:tcW w:w="144" w:type="dxa"/>
            <w:tcBorders>
              <w:top w:val="nil"/>
              <w:left w:val="nil"/>
              <w:bottom w:val="nil"/>
              <w:right w:val="nil"/>
            </w:tcBorders>
          </w:tcPr>
          <w:p w14:paraId="23BE046C"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4BBC5F1A" w14:textId="77777777" w:rsidR="00797326" w:rsidRDefault="00797326" w:rsidP="00C60ECE">
            <w:pPr>
              <w:adjustRightInd w:val="0"/>
              <w:ind w:right="144"/>
              <w:rPr>
                <w:sz w:val="24"/>
                <w:szCs w:val="24"/>
              </w:rPr>
            </w:pPr>
            <w:r>
              <w:rPr>
                <w:szCs w:val="24"/>
              </w:rPr>
              <w:t>Greater than 90 in the future</w:t>
            </w:r>
          </w:p>
        </w:tc>
      </w:tr>
      <w:tr w:rsidR="00797326" w14:paraId="64188C9C" w14:textId="77777777" w:rsidTr="00C60ECE">
        <w:trPr>
          <w:gridAfter w:val="2"/>
          <w:wAfter w:w="473" w:type="dxa"/>
        </w:trPr>
        <w:tc>
          <w:tcPr>
            <w:tcW w:w="4680" w:type="dxa"/>
            <w:gridSpan w:val="6"/>
            <w:tcBorders>
              <w:top w:val="nil"/>
              <w:left w:val="nil"/>
              <w:bottom w:val="nil"/>
              <w:right w:val="nil"/>
            </w:tcBorders>
          </w:tcPr>
          <w:p w14:paraId="57515387"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65FE33DD" w14:textId="77777777" w:rsidR="00797326" w:rsidRDefault="00797326" w:rsidP="00C60ECE">
            <w:pPr>
              <w:adjustRightInd w:val="0"/>
              <w:ind w:right="144"/>
              <w:rPr>
                <w:sz w:val="24"/>
                <w:szCs w:val="24"/>
              </w:rPr>
            </w:pPr>
            <w:r>
              <w:rPr>
                <w:szCs w:val="24"/>
              </w:rPr>
              <w:t>Transaction requested a date greater than 90 days in the future.</w:t>
            </w:r>
          </w:p>
        </w:tc>
      </w:tr>
      <w:tr w:rsidR="00797326" w14:paraId="750C30C9" w14:textId="77777777" w:rsidTr="00C60ECE">
        <w:trPr>
          <w:gridAfter w:val="1"/>
          <w:wAfter w:w="331" w:type="dxa"/>
        </w:trPr>
        <w:tc>
          <w:tcPr>
            <w:tcW w:w="3168" w:type="dxa"/>
            <w:gridSpan w:val="4"/>
            <w:tcBorders>
              <w:top w:val="nil"/>
              <w:left w:val="nil"/>
              <w:bottom w:val="nil"/>
              <w:right w:val="nil"/>
            </w:tcBorders>
          </w:tcPr>
          <w:p w14:paraId="1CD72905"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054D7152" w14:textId="77777777" w:rsidR="00797326" w:rsidRDefault="00797326" w:rsidP="00C60ECE">
            <w:pPr>
              <w:adjustRightInd w:val="0"/>
              <w:ind w:right="144"/>
              <w:rPr>
                <w:sz w:val="24"/>
                <w:szCs w:val="24"/>
              </w:rPr>
            </w:pPr>
            <w:r>
              <w:rPr>
                <w:szCs w:val="24"/>
              </w:rPr>
              <w:t>270</w:t>
            </w:r>
          </w:p>
        </w:tc>
        <w:tc>
          <w:tcPr>
            <w:tcW w:w="144" w:type="dxa"/>
            <w:tcBorders>
              <w:top w:val="nil"/>
              <w:left w:val="nil"/>
              <w:bottom w:val="nil"/>
              <w:right w:val="nil"/>
            </w:tcBorders>
          </w:tcPr>
          <w:p w14:paraId="07011BBA"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5091663E" w14:textId="77777777" w:rsidR="00797326" w:rsidRDefault="00797326" w:rsidP="00C60ECE">
            <w:pPr>
              <w:adjustRightInd w:val="0"/>
              <w:ind w:right="144"/>
              <w:rPr>
                <w:sz w:val="24"/>
                <w:szCs w:val="24"/>
              </w:rPr>
            </w:pPr>
            <w:r>
              <w:rPr>
                <w:szCs w:val="24"/>
              </w:rPr>
              <w:t>Greater than 270 in the past</w:t>
            </w:r>
          </w:p>
        </w:tc>
      </w:tr>
      <w:tr w:rsidR="00797326" w14:paraId="402A2B1B" w14:textId="77777777" w:rsidTr="00C60ECE">
        <w:trPr>
          <w:gridAfter w:val="2"/>
          <w:wAfter w:w="473" w:type="dxa"/>
        </w:trPr>
        <w:tc>
          <w:tcPr>
            <w:tcW w:w="4680" w:type="dxa"/>
            <w:gridSpan w:val="6"/>
            <w:tcBorders>
              <w:top w:val="nil"/>
              <w:left w:val="nil"/>
              <w:bottom w:val="nil"/>
              <w:right w:val="nil"/>
            </w:tcBorders>
          </w:tcPr>
          <w:p w14:paraId="6FB88E2C"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16331144" w14:textId="77777777" w:rsidR="00797326" w:rsidRDefault="00797326" w:rsidP="00C60ECE">
            <w:pPr>
              <w:adjustRightInd w:val="0"/>
              <w:ind w:right="144"/>
              <w:rPr>
                <w:sz w:val="24"/>
                <w:szCs w:val="24"/>
              </w:rPr>
            </w:pPr>
            <w:r>
              <w:rPr>
                <w:szCs w:val="24"/>
              </w:rPr>
              <w:t>Transaction requested a date greater than 270 days in the past.</w:t>
            </w:r>
          </w:p>
        </w:tc>
      </w:tr>
      <w:tr w:rsidR="00797326" w14:paraId="5E661238" w14:textId="77777777" w:rsidTr="00C60ECE">
        <w:trPr>
          <w:gridAfter w:val="1"/>
          <w:wAfter w:w="331" w:type="dxa"/>
        </w:trPr>
        <w:tc>
          <w:tcPr>
            <w:tcW w:w="3168" w:type="dxa"/>
            <w:gridSpan w:val="4"/>
            <w:tcBorders>
              <w:top w:val="nil"/>
              <w:left w:val="nil"/>
              <w:bottom w:val="nil"/>
              <w:right w:val="nil"/>
            </w:tcBorders>
          </w:tcPr>
          <w:p w14:paraId="2CC476A3"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08081E2A" w14:textId="77777777" w:rsidR="00797326" w:rsidRDefault="00797326" w:rsidP="00C60ECE">
            <w:pPr>
              <w:adjustRightInd w:val="0"/>
              <w:ind w:right="144"/>
              <w:rPr>
                <w:sz w:val="24"/>
                <w:szCs w:val="24"/>
              </w:rPr>
            </w:pPr>
            <w:r>
              <w:rPr>
                <w:szCs w:val="24"/>
              </w:rPr>
              <w:t>A13</w:t>
            </w:r>
          </w:p>
        </w:tc>
        <w:tc>
          <w:tcPr>
            <w:tcW w:w="144" w:type="dxa"/>
            <w:tcBorders>
              <w:top w:val="nil"/>
              <w:left w:val="nil"/>
              <w:bottom w:val="nil"/>
              <w:right w:val="nil"/>
            </w:tcBorders>
          </w:tcPr>
          <w:p w14:paraId="3A79E7A8"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71B8ECEC" w14:textId="77777777" w:rsidR="00797326" w:rsidRDefault="00797326" w:rsidP="00C60ECE">
            <w:pPr>
              <w:adjustRightInd w:val="0"/>
              <w:ind w:right="144"/>
              <w:rPr>
                <w:sz w:val="24"/>
                <w:szCs w:val="24"/>
              </w:rPr>
            </w:pPr>
            <w:r>
              <w:rPr>
                <w:szCs w:val="24"/>
              </w:rPr>
              <w:t>Other</w:t>
            </w:r>
          </w:p>
        </w:tc>
      </w:tr>
      <w:tr w:rsidR="00797326" w14:paraId="3F8AF867" w14:textId="77777777" w:rsidTr="00C60ECE">
        <w:trPr>
          <w:gridAfter w:val="2"/>
          <w:wAfter w:w="473" w:type="dxa"/>
        </w:trPr>
        <w:tc>
          <w:tcPr>
            <w:tcW w:w="4680" w:type="dxa"/>
            <w:gridSpan w:val="6"/>
            <w:tcBorders>
              <w:top w:val="nil"/>
              <w:left w:val="nil"/>
              <w:bottom w:val="nil"/>
              <w:right w:val="nil"/>
            </w:tcBorders>
          </w:tcPr>
          <w:p w14:paraId="0CD5CB2F"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00E07F94" w14:textId="77777777" w:rsidR="00797326" w:rsidRDefault="00797326" w:rsidP="00C60ECE">
            <w:pPr>
              <w:adjustRightInd w:val="0"/>
              <w:ind w:right="144"/>
              <w:rPr>
                <w:sz w:val="24"/>
                <w:szCs w:val="24"/>
              </w:rPr>
            </w:pPr>
            <w:r>
              <w:rPr>
                <w:szCs w:val="24"/>
              </w:rPr>
              <w:t>Explanation Required in REF03.</w:t>
            </w:r>
          </w:p>
        </w:tc>
      </w:tr>
      <w:tr w:rsidR="00797326" w14:paraId="31CF0E36" w14:textId="77777777" w:rsidTr="00C60ECE">
        <w:trPr>
          <w:gridAfter w:val="1"/>
          <w:wAfter w:w="331" w:type="dxa"/>
        </w:trPr>
        <w:tc>
          <w:tcPr>
            <w:tcW w:w="3168" w:type="dxa"/>
            <w:gridSpan w:val="4"/>
            <w:tcBorders>
              <w:top w:val="nil"/>
              <w:left w:val="nil"/>
              <w:bottom w:val="nil"/>
              <w:right w:val="nil"/>
            </w:tcBorders>
          </w:tcPr>
          <w:p w14:paraId="516864A1"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2CE9584B" w14:textId="77777777" w:rsidR="00797326" w:rsidRDefault="00797326" w:rsidP="00C60ECE">
            <w:pPr>
              <w:adjustRightInd w:val="0"/>
              <w:ind w:right="144"/>
              <w:rPr>
                <w:sz w:val="24"/>
                <w:szCs w:val="24"/>
              </w:rPr>
            </w:pPr>
            <w:r>
              <w:rPr>
                <w:szCs w:val="24"/>
              </w:rPr>
              <w:t>A76</w:t>
            </w:r>
          </w:p>
        </w:tc>
        <w:tc>
          <w:tcPr>
            <w:tcW w:w="144" w:type="dxa"/>
            <w:tcBorders>
              <w:top w:val="nil"/>
              <w:left w:val="nil"/>
              <w:bottom w:val="nil"/>
              <w:right w:val="nil"/>
            </w:tcBorders>
          </w:tcPr>
          <w:p w14:paraId="0EED0CFE"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37181449" w14:textId="77777777" w:rsidR="00797326" w:rsidRDefault="00797326" w:rsidP="00C60ECE">
            <w:pPr>
              <w:adjustRightInd w:val="0"/>
              <w:ind w:right="144"/>
              <w:rPr>
                <w:sz w:val="24"/>
                <w:szCs w:val="24"/>
              </w:rPr>
            </w:pPr>
            <w:r>
              <w:rPr>
                <w:szCs w:val="24"/>
              </w:rPr>
              <w:t>ESI ID Invalid or Not Found</w:t>
            </w:r>
          </w:p>
        </w:tc>
      </w:tr>
      <w:tr w:rsidR="00797326" w14:paraId="049C9421" w14:textId="77777777" w:rsidTr="00C60ECE">
        <w:trPr>
          <w:gridAfter w:val="1"/>
          <w:wAfter w:w="331" w:type="dxa"/>
        </w:trPr>
        <w:tc>
          <w:tcPr>
            <w:tcW w:w="3168" w:type="dxa"/>
            <w:gridSpan w:val="4"/>
            <w:tcBorders>
              <w:top w:val="nil"/>
              <w:left w:val="nil"/>
              <w:bottom w:val="nil"/>
              <w:right w:val="nil"/>
            </w:tcBorders>
          </w:tcPr>
          <w:p w14:paraId="6F60F15A"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7517EB53" w14:textId="77777777" w:rsidR="00797326" w:rsidRDefault="00797326" w:rsidP="00C60ECE">
            <w:pPr>
              <w:adjustRightInd w:val="0"/>
              <w:ind w:right="144"/>
              <w:rPr>
                <w:sz w:val="24"/>
                <w:szCs w:val="24"/>
              </w:rPr>
            </w:pPr>
            <w:r>
              <w:rPr>
                <w:szCs w:val="24"/>
              </w:rPr>
              <w:t>A78</w:t>
            </w:r>
          </w:p>
        </w:tc>
        <w:tc>
          <w:tcPr>
            <w:tcW w:w="144" w:type="dxa"/>
            <w:tcBorders>
              <w:top w:val="nil"/>
              <w:left w:val="nil"/>
              <w:bottom w:val="nil"/>
              <w:right w:val="nil"/>
            </w:tcBorders>
          </w:tcPr>
          <w:p w14:paraId="31ABC311"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25673D04" w14:textId="77777777" w:rsidR="00797326" w:rsidRDefault="00797326" w:rsidP="00C60ECE">
            <w:pPr>
              <w:adjustRightInd w:val="0"/>
              <w:ind w:right="144"/>
              <w:rPr>
                <w:sz w:val="24"/>
                <w:szCs w:val="24"/>
              </w:rPr>
            </w:pPr>
            <w:r>
              <w:rPr>
                <w:szCs w:val="24"/>
              </w:rPr>
              <w:t>Item or Service already Established</w:t>
            </w:r>
          </w:p>
        </w:tc>
      </w:tr>
      <w:tr w:rsidR="00797326" w14:paraId="35A9BAF7" w14:textId="77777777" w:rsidTr="00C60ECE">
        <w:trPr>
          <w:gridAfter w:val="2"/>
          <w:wAfter w:w="473" w:type="dxa"/>
        </w:trPr>
        <w:tc>
          <w:tcPr>
            <w:tcW w:w="4680" w:type="dxa"/>
            <w:gridSpan w:val="6"/>
            <w:tcBorders>
              <w:top w:val="nil"/>
              <w:left w:val="nil"/>
              <w:bottom w:val="nil"/>
              <w:right w:val="nil"/>
            </w:tcBorders>
          </w:tcPr>
          <w:p w14:paraId="05EB6905"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33288CAE" w14:textId="77777777" w:rsidR="00797326" w:rsidRDefault="00797326" w:rsidP="00C60ECE">
            <w:pPr>
              <w:adjustRightInd w:val="0"/>
              <w:ind w:right="144"/>
              <w:rPr>
                <w:sz w:val="24"/>
                <w:szCs w:val="24"/>
              </w:rPr>
            </w:pPr>
            <w:r>
              <w:rPr>
                <w:szCs w:val="24"/>
              </w:rPr>
              <w:t xml:space="preserve">Requested action has already </w:t>
            </w:r>
            <w:proofErr w:type="gramStart"/>
            <w:r>
              <w:rPr>
                <w:szCs w:val="24"/>
              </w:rPr>
              <w:t>completed</w:t>
            </w:r>
            <w:proofErr w:type="gramEnd"/>
            <w:r>
              <w:rPr>
                <w:szCs w:val="24"/>
              </w:rPr>
              <w:t>.  Used by TDSP and ERCOT only</w:t>
            </w:r>
          </w:p>
        </w:tc>
      </w:tr>
      <w:tr w:rsidR="00797326" w14:paraId="03ED7FB5" w14:textId="77777777" w:rsidTr="00C60ECE">
        <w:trPr>
          <w:gridAfter w:val="1"/>
          <w:wAfter w:w="331" w:type="dxa"/>
        </w:trPr>
        <w:tc>
          <w:tcPr>
            <w:tcW w:w="3168" w:type="dxa"/>
            <w:gridSpan w:val="4"/>
            <w:tcBorders>
              <w:top w:val="nil"/>
              <w:left w:val="nil"/>
              <w:bottom w:val="nil"/>
              <w:right w:val="nil"/>
            </w:tcBorders>
          </w:tcPr>
          <w:p w14:paraId="4B7661B5"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178F3DA4" w14:textId="77777777" w:rsidR="00797326" w:rsidRDefault="00797326" w:rsidP="00C60ECE">
            <w:pPr>
              <w:adjustRightInd w:val="0"/>
              <w:ind w:right="144"/>
              <w:rPr>
                <w:sz w:val="24"/>
                <w:szCs w:val="24"/>
              </w:rPr>
            </w:pPr>
            <w:r>
              <w:rPr>
                <w:szCs w:val="24"/>
              </w:rPr>
              <w:t>A79</w:t>
            </w:r>
          </w:p>
        </w:tc>
        <w:tc>
          <w:tcPr>
            <w:tcW w:w="144" w:type="dxa"/>
            <w:tcBorders>
              <w:top w:val="nil"/>
              <w:left w:val="nil"/>
              <w:bottom w:val="nil"/>
              <w:right w:val="nil"/>
            </w:tcBorders>
          </w:tcPr>
          <w:p w14:paraId="6D3C6ABB"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41D783F1" w14:textId="77777777" w:rsidR="00797326" w:rsidRDefault="00797326" w:rsidP="00C60ECE">
            <w:pPr>
              <w:adjustRightInd w:val="0"/>
              <w:ind w:right="144"/>
              <w:rPr>
                <w:sz w:val="24"/>
                <w:szCs w:val="24"/>
              </w:rPr>
            </w:pPr>
            <w:r>
              <w:rPr>
                <w:szCs w:val="24"/>
              </w:rPr>
              <w:t>Item or Service Not Established</w:t>
            </w:r>
          </w:p>
        </w:tc>
      </w:tr>
      <w:tr w:rsidR="00797326" w14:paraId="070DBBD1" w14:textId="77777777" w:rsidTr="00C60ECE">
        <w:trPr>
          <w:gridAfter w:val="2"/>
          <w:wAfter w:w="473" w:type="dxa"/>
        </w:trPr>
        <w:tc>
          <w:tcPr>
            <w:tcW w:w="4680" w:type="dxa"/>
            <w:gridSpan w:val="6"/>
            <w:tcBorders>
              <w:top w:val="nil"/>
              <w:left w:val="nil"/>
              <w:bottom w:val="nil"/>
              <w:right w:val="nil"/>
            </w:tcBorders>
          </w:tcPr>
          <w:p w14:paraId="4948FD59"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102C1AD3" w14:textId="77777777" w:rsidR="00797326" w:rsidRDefault="00797326" w:rsidP="00C60ECE">
            <w:pPr>
              <w:adjustRightInd w:val="0"/>
              <w:ind w:right="144"/>
              <w:rPr>
                <w:sz w:val="24"/>
                <w:szCs w:val="24"/>
              </w:rPr>
            </w:pPr>
            <w:r>
              <w:rPr>
                <w:szCs w:val="24"/>
              </w:rPr>
              <w:t xml:space="preserve">The reference number (BGN06) does not match </w:t>
            </w:r>
            <w:proofErr w:type="gramStart"/>
            <w:r>
              <w:rPr>
                <w:szCs w:val="24"/>
              </w:rPr>
              <w:t>a previous reference</w:t>
            </w:r>
            <w:proofErr w:type="gramEnd"/>
            <w:r>
              <w:rPr>
                <w:szCs w:val="24"/>
              </w:rPr>
              <w:t xml:space="preserve"> number.</w:t>
            </w:r>
          </w:p>
        </w:tc>
      </w:tr>
      <w:tr w:rsidR="00797326" w14:paraId="4C39C0F1" w14:textId="77777777" w:rsidTr="00C60ECE">
        <w:trPr>
          <w:gridAfter w:val="1"/>
          <w:wAfter w:w="331" w:type="dxa"/>
        </w:trPr>
        <w:tc>
          <w:tcPr>
            <w:tcW w:w="3168" w:type="dxa"/>
            <w:gridSpan w:val="4"/>
            <w:tcBorders>
              <w:top w:val="nil"/>
              <w:left w:val="nil"/>
              <w:bottom w:val="nil"/>
              <w:right w:val="nil"/>
            </w:tcBorders>
          </w:tcPr>
          <w:p w14:paraId="34EAE604"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3286FDEC" w14:textId="77777777" w:rsidR="00797326" w:rsidRDefault="00797326" w:rsidP="00C60ECE">
            <w:pPr>
              <w:adjustRightInd w:val="0"/>
              <w:ind w:right="144"/>
              <w:rPr>
                <w:sz w:val="24"/>
                <w:szCs w:val="24"/>
              </w:rPr>
            </w:pPr>
            <w:r>
              <w:rPr>
                <w:szCs w:val="24"/>
              </w:rPr>
              <w:t>A83</w:t>
            </w:r>
          </w:p>
        </w:tc>
        <w:tc>
          <w:tcPr>
            <w:tcW w:w="144" w:type="dxa"/>
            <w:tcBorders>
              <w:top w:val="nil"/>
              <w:left w:val="nil"/>
              <w:bottom w:val="nil"/>
              <w:right w:val="nil"/>
            </w:tcBorders>
          </w:tcPr>
          <w:p w14:paraId="7FC811BC"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395D52AE" w14:textId="77777777" w:rsidR="00797326" w:rsidRDefault="00797326" w:rsidP="00C60ECE">
            <w:pPr>
              <w:adjustRightInd w:val="0"/>
              <w:ind w:right="144"/>
              <w:rPr>
                <w:sz w:val="24"/>
                <w:szCs w:val="24"/>
              </w:rPr>
            </w:pPr>
            <w:r>
              <w:rPr>
                <w:szCs w:val="24"/>
              </w:rPr>
              <w:t>Invalid or Unauthorized Action</w:t>
            </w:r>
          </w:p>
        </w:tc>
      </w:tr>
      <w:tr w:rsidR="00797326" w14:paraId="1960519F" w14:textId="77777777" w:rsidTr="00C60ECE">
        <w:trPr>
          <w:gridAfter w:val="2"/>
          <w:wAfter w:w="473" w:type="dxa"/>
        </w:trPr>
        <w:tc>
          <w:tcPr>
            <w:tcW w:w="4680" w:type="dxa"/>
            <w:gridSpan w:val="6"/>
            <w:tcBorders>
              <w:top w:val="nil"/>
              <w:left w:val="nil"/>
              <w:bottom w:val="nil"/>
              <w:right w:val="nil"/>
            </w:tcBorders>
          </w:tcPr>
          <w:p w14:paraId="5EABAE52"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7B4B78A5" w14:textId="77777777" w:rsidR="00797326" w:rsidRDefault="00797326" w:rsidP="00C60ECE">
            <w:pPr>
              <w:adjustRightInd w:val="0"/>
              <w:ind w:right="144"/>
              <w:rPr>
                <w:sz w:val="24"/>
                <w:szCs w:val="24"/>
              </w:rPr>
            </w:pPr>
            <w:r>
              <w:rPr>
                <w:szCs w:val="24"/>
              </w:rPr>
              <w:t xml:space="preserve">Information provided was not supported </w:t>
            </w:r>
            <w:proofErr w:type="gramStart"/>
            <w:r>
              <w:rPr>
                <w:szCs w:val="24"/>
              </w:rPr>
              <w:t>in</w:t>
            </w:r>
            <w:proofErr w:type="gramEnd"/>
            <w:r>
              <w:rPr>
                <w:szCs w:val="24"/>
              </w:rPr>
              <w:t xml:space="preserve"> the Texas SET Standards.</w:t>
            </w:r>
          </w:p>
        </w:tc>
      </w:tr>
      <w:tr w:rsidR="00797326" w14:paraId="573558EA" w14:textId="77777777" w:rsidTr="00C60ECE">
        <w:trPr>
          <w:gridAfter w:val="1"/>
          <w:wAfter w:w="331" w:type="dxa"/>
        </w:trPr>
        <w:tc>
          <w:tcPr>
            <w:tcW w:w="3168" w:type="dxa"/>
            <w:gridSpan w:val="4"/>
            <w:tcBorders>
              <w:top w:val="nil"/>
              <w:left w:val="nil"/>
              <w:bottom w:val="nil"/>
              <w:right w:val="nil"/>
            </w:tcBorders>
          </w:tcPr>
          <w:p w14:paraId="1F280805" w14:textId="77777777" w:rsidR="00797326" w:rsidRDefault="00797326" w:rsidP="00C60EC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DC877B0" w14:textId="77777777" w:rsidR="00797326" w:rsidRDefault="00797326" w:rsidP="00C60ECE">
            <w:pPr>
              <w:adjustRightInd w:val="0"/>
              <w:ind w:right="144"/>
              <w:rPr>
                <w:sz w:val="24"/>
                <w:szCs w:val="24"/>
              </w:rPr>
            </w:pPr>
            <w:r>
              <w:rPr>
                <w:szCs w:val="24"/>
              </w:rPr>
              <w:t>ACI</w:t>
            </w:r>
          </w:p>
        </w:tc>
        <w:tc>
          <w:tcPr>
            <w:tcW w:w="144" w:type="dxa"/>
            <w:tcBorders>
              <w:top w:val="nil"/>
              <w:left w:val="nil"/>
              <w:bottom w:val="nil"/>
              <w:right w:val="nil"/>
            </w:tcBorders>
          </w:tcPr>
          <w:p w14:paraId="6EA48CE7"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39BE5E53" w14:textId="77777777" w:rsidR="00797326" w:rsidRDefault="00797326" w:rsidP="00C60ECE">
            <w:pPr>
              <w:adjustRightInd w:val="0"/>
              <w:ind w:right="144"/>
              <w:rPr>
                <w:sz w:val="24"/>
                <w:szCs w:val="24"/>
              </w:rPr>
            </w:pPr>
            <w:r>
              <w:rPr>
                <w:szCs w:val="24"/>
              </w:rPr>
              <w:t>Action Code (ASI01) Invalid</w:t>
            </w:r>
          </w:p>
        </w:tc>
      </w:tr>
      <w:tr w:rsidR="00797326" w14:paraId="59AEABF8" w14:textId="77777777" w:rsidTr="00C60ECE">
        <w:trPr>
          <w:gridAfter w:val="1"/>
          <w:wAfter w:w="331" w:type="dxa"/>
        </w:trPr>
        <w:tc>
          <w:tcPr>
            <w:tcW w:w="3168" w:type="dxa"/>
            <w:gridSpan w:val="4"/>
            <w:tcBorders>
              <w:top w:val="nil"/>
              <w:left w:val="nil"/>
              <w:bottom w:val="nil"/>
              <w:right w:val="nil"/>
            </w:tcBorders>
          </w:tcPr>
          <w:p w14:paraId="34A0DCC7"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1A429AFB" w14:textId="77777777" w:rsidR="00797326" w:rsidRDefault="00797326" w:rsidP="00C60ECE">
            <w:pPr>
              <w:adjustRightInd w:val="0"/>
              <w:ind w:right="144"/>
              <w:rPr>
                <w:sz w:val="24"/>
                <w:szCs w:val="24"/>
              </w:rPr>
            </w:pPr>
            <w:r>
              <w:rPr>
                <w:szCs w:val="24"/>
              </w:rPr>
              <w:t>API</w:t>
            </w:r>
          </w:p>
        </w:tc>
        <w:tc>
          <w:tcPr>
            <w:tcW w:w="144" w:type="dxa"/>
            <w:tcBorders>
              <w:top w:val="nil"/>
              <w:left w:val="nil"/>
              <w:bottom w:val="nil"/>
              <w:right w:val="nil"/>
            </w:tcBorders>
          </w:tcPr>
          <w:p w14:paraId="08405D1D"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2840D16B" w14:textId="77777777" w:rsidR="00797326" w:rsidRDefault="00797326" w:rsidP="00C60ECE">
            <w:pPr>
              <w:adjustRightInd w:val="0"/>
              <w:ind w:right="144"/>
              <w:rPr>
                <w:sz w:val="24"/>
                <w:szCs w:val="24"/>
              </w:rPr>
            </w:pPr>
            <w:r>
              <w:rPr>
                <w:szCs w:val="24"/>
              </w:rPr>
              <w:t>Required Information Missing</w:t>
            </w:r>
          </w:p>
        </w:tc>
      </w:tr>
      <w:tr w:rsidR="00797326" w14:paraId="3EAE0970" w14:textId="77777777" w:rsidTr="00C60ECE">
        <w:trPr>
          <w:gridAfter w:val="2"/>
          <w:wAfter w:w="473" w:type="dxa"/>
        </w:trPr>
        <w:tc>
          <w:tcPr>
            <w:tcW w:w="4680" w:type="dxa"/>
            <w:gridSpan w:val="6"/>
            <w:tcBorders>
              <w:top w:val="nil"/>
              <w:left w:val="nil"/>
              <w:bottom w:val="nil"/>
              <w:right w:val="nil"/>
            </w:tcBorders>
          </w:tcPr>
          <w:p w14:paraId="1D08287B"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5D05B2ED" w14:textId="77777777" w:rsidR="00797326" w:rsidRDefault="00797326" w:rsidP="00C60ECE">
            <w:pPr>
              <w:adjustRightInd w:val="0"/>
              <w:ind w:right="144"/>
              <w:rPr>
                <w:sz w:val="24"/>
                <w:szCs w:val="24"/>
              </w:rPr>
            </w:pPr>
            <w:r>
              <w:rPr>
                <w:szCs w:val="24"/>
              </w:rPr>
              <w:t>Explanation Required in REF03.  May not be used in place of other, more specific error codes.</w:t>
            </w:r>
          </w:p>
        </w:tc>
      </w:tr>
      <w:tr w:rsidR="00797326" w14:paraId="2F6AC853" w14:textId="77777777" w:rsidTr="00C60ECE">
        <w:trPr>
          <w:gridAfter w:val="1"/>
          <w:wAfter w:w="331" w:type="dxa"/>
        </w:trPr>
        <w:tc>
          <w:tcPr>
            <w:tcW w:w="3168" w:type="dxa"/>
            <w:gridSpan w:val="4"/>
            <w:tcBorders>
              <w:top w:val="nil"/>
              <w:left w:val="nil"/>
              <w:bottom w:val="nil"/>
              <w:right w:val="nil"/>
            </w:tcBorders>
          </w:tcPr>
          <w:p w14:paraId="35ACD146"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41E53E20" w14:textId="77777777" w:rsidR="00797326" w:rsidRDefault="00797326" w:rsidP="00C60ECE">
            <w:pPr>
              <w:adjustRightInd w:val="0"/>
              <w:ind w:right="144"/>
              <w:rPr>
                <w:sz w:val="24"/>
                <w:szCs w:val="24"/>
              </w:rPr>
            </w:pPr>
            <w:r>
              <w:rPr>
                <w:szCs w:val="24"/>
              </w:rPr>
              <w:t>CW1</w:t>
            </w:r>
          </w:p>
        </w:tc>
        <w:tc>
          <w:tcPr>
            <w:tcW w:w="144" w:type="dxa"/>
            <w:tcBorders>
              <w:top w:val="nil"/>
              <w:left w:val="nil"/>
              <w:bottom w:val="nil"/>
              <w:right w:val="nil"/>
            </w:tcBorders>
          </w:tcPr>
          <w:p w14:paraId="128D2759"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4C2B2D04" w14:textId="77777777" w:rsidR="00797326" w:rsidRDefault="00797326" w:rsidP="00C60ECE">
            <w:pPr>
              <w:adjustRightInd w:val="0"/>
              <w:ind w:right="144"/>
              <w:rPr>
                <w:sz w:val="24"/>
                <w:szCs w:val="24"/>
              </w:rPr>
            </w:pPr>
            <w:r>
              <w:rPr>
                <w:szCs w:val="24"/>
              </w:rPr>
              <w:t>Cannot Change on the Day of Scheduled Meter Read Date or in the past</w:t>
            </w:r>
          </w:p>
        </w:tc>
      </w:tr>
      <w:tr w:rsidR="00797326" w14:paraId="69E23651" w14:textId="77777777" w:rsidTr="00C60ECE">
        <w:trPr>
          <w:gridAfter w:val="2"/>
          <w:wAfter w:w="473" w:type="dxa"/>
        </w:trPr>
        <w:tc>
          <w:tcPr>
            <w:tcW w:w="4680" w:type="dxa"/>
            <w:gridSpan w:val="6"/>
            <w:tcBorders>
              <w:top w:val="nil"/>
              <w:left w:val="nil"/>
              <w:bottom w:val="nil"/>
              <w:right w:val="nil"/>
            </w:tcBorders>
          </w:tcPr>
          <w:p w14:paraId="2E93D1C6"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77E3668D" w14:textId="77777777" w:rsidR="00797326" w:rsidRDefault="00797326" w:rsidP="00C60ECE">
            <w:pPr>
              <w:adjustRightInd w:val="0"/>
              <w:ind w:right="144"/>
              <w:rPr>
                <w:sz w:val="24"/>
                <w:szCs w:val="24"/>
              </w:rPr>
            </w:pPr>
            <w:r>
              <w:rPr>
                <w:szCs w:val="24"/>
              </w:rPr>
              <w:t>ERCOT and TDSPs will reject any 814_12 transaction received on the scheduled move in or move out date, as well as date change requests on orders that are scheduled in the past.</w:t>
            </w:r>
          </w:p>
        </w:tc>
      </w:tr>
      <w:tr w:rsidR="00797326" w14:paraId="730CCBAC" w14:textId="77777777" w:rsidTr="00C60ECE">
        <w:trPr>
          <w:gridAfter w:val="1"/>
          <w:wAfter w:w="331" w:type="dxa"/>
        </w:trPr>
        <w:tc>
          <w:tcPr>
            <w:tcW w:w="3168" w:type="dxa"/>
            <w:gridSpan w:val="4"/>
            <w:tcBorders>
              <w:top w:val="nil"/>
              <w:left w:val="nil"/>
              <w:bottom w:val="nil"/>
              <w:right w:val="nil"/>
            </w:tcBorders>
          </w:tcPr>
          <w:p w14:paraId="264AAE73"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1A133045" w14:textId="77777777" w:rsidR="00797326" w:rsidRDefault="00797326" w:rsidP="00C60ECE">
            <w:pPr>
              <w:adjustRightInd w:val="0"/>
              <w:ind w:right="144"/>
              <w:rPr>
                <w:sz w:val="24"/>
                <w:szCs w:val="24"/>
              </w:rPr>
            </w:pPr>
            <w:r>
              <w:rPr>
                <w:szCs w:val="24"/>
              </w:rPr>
              <w:t>D76</w:t>
            </w:r>
          </w:p>
        </w:tc>
        <w:tc>
          <w:tcPr>
            <w:tcW w:w="144" w:type="dxa"/>
            <w:tcBorders>
              <w:top w:val="nil"/>
              <w:left w:val="nil"/>
              <w:bottom w:val="nil"/>
              <w:right w:val="nil"/>
            </w:tcBorders>
          </w:tcPr>
          <w:p w14:paraId="6D2F8D46"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544B97D6" w14:textId="77777777" w:rsidR="00797326" w:rsidRDefault="00797326" w:rsidP="00C60ECE">
            <w:pPr>
              <w:adjustRightInd w:val="0"/>
              <w:ind w:right="144"/>
              <w:rPr>
                <w:sz w:val="24"/>
                <w:szCs w:val="24"/>
              </w:rPr>
            </w:pPr>
            <w:r>
              <w:rPr>
                <w:szCs w:val="24"/>
              </w:rPr>
              <w:t>DUNS Number Invalid or Not Found</w:t>
            </w:r>
          </w:p>
        </w:tc>
      </w:tr>
      <w:tr w:rsidR="00797326" w14:paraId="52135EBB" w14:textId="77777777" w:rsidTr="00C60ECE">
        <w:trPr>
          <w:gridAfter w:val="1"/>
          <w:wAfter w:w="331" w:type="dxa"/>
        </w:trPr>
        <w:tc>
          <w:tcPr>
            <w:tcW w:w="3168" w:type="dxa"/>
            <w:gridSpan w:val="4"/>
            <w:tcBorders>
              <w:top w:val="nil"/>
              <w:left w:val="nil"/>
              <w:bottom w:val="nil"/>
              <w:right w:val="nil"/>
            </w:tcBorders>
          </w:tcPr>
          <w:p w14:paraId="4CEE8B02"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76579993" w14:textId="77777777" w:rsidR="00797326" w:rsidRDefault="00797326" w:rsidP="00C60ECE">
            <w:pPr>
              <w:adjustRightInd w:val="0"/>
              <w:ind w:right="144"/>
              <w:rPr>
                <w:sz w:val="24"/>
                <w:szCs w:val="24"/>
              </w:rPr>
            </w:pPr>
            <w:r>
              <w:rPr>
                <w:szCs w:val="24"/>
              </w:rPr>
              <w:t>DCI</w:t>
            </w:r>
          </w:p>
        </w:tc>
        <w:tc>
          <w:tcPr>
            <w:tcW w:w="144" w:type="dxa"/>
            <w:tcBorders>
              <w:top w:val="nil"/>
              <w:left w:val="nil"/>
              <w:bottom w:val="nil"/>
              <w:right w:val="nil"/>
            </w:tcBorders>
          </w:tcPr>
          <w:p w14:paraId="19AB920B"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660E6A5D" w14:textId="77777777" w:rsidR="00797326" w:rsidRDefault="00797326" w:rsidP="00C60ECE">
            <w:pPr>
              <w:adjustRightInd w:val="0"/>
              <w:ind w:right="144"/>
              <w:rPr>
                <w:sz w:val="24"/>
                <w:szCs w:val="24"/>
              </w:rPr>
            </w:pPr>
            <w:r>
              <w:rPr>
                <w:szCs w:val="24"/>
              </w:rPr>
              <w:t>Date Change Request Ineligible</w:t>
            </w:r>
          </w:p>
        </w:tc>
      </w:tr>
      <w:tr w:rsidR="00797326" w14:paraId="295F1D46" w14:textId="77777777" w:rsidTr="00C60ECE">
        <w:trPr>
          <w:gridAfter w:val="1"/>
          <w:wAfter w:w="331" w:type="dxa"/>
        </w:trPr>
        <w:tc>
          <w:tcPr>
            <w:tcW w:w="3168" w:type="dxa"/>
            <w:gridSpan w:val="4"/>
            <w:tcBorders>
              <w:top w:val="nil"/>
              <w:left w:val="nil"/>
              <w:bottom w:val="nil"/>
              <w:right w:val="nil"/>
            </w:tcBorders>
          </w:tcPr>
          <w:p w14:paraId="4C2609D1"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6A53879E" w14:textId="77777777" w:rsidR="00797326" w:rsidRDefault="00797326" w:rsidP="00C60ECE">
            <w:pPr>
              <w:adjustRightInd w:val="0"/>
              <w:ind w:right="144"/>
              <w:rPr>
                <w:sz w:val="24"/>
                <w:szCs w:val="24"/>
              </w:rPr>
            </w:pPr>
            <w:r>
              <w:rPr>
                <w:szCs w:val="24"/>
              </w:rPr>
              <w:t>DIP</w:t>
            </w:r>
          </w:p>
        </w:tc>
        <w:tc>
          <w:tcPr>
            <w:tcW w:w="144" w:type="dxa"/>
            <w:tcBorders>
              <w:top w:val="nil"/>
              <w:left w:val="nil"/>
              <w:bottom w:val="nil"/>
              <w:right w:val="nil"/>
            </w:tcBorders>
          </w:tcPr>
          <w:p w14:paraId="2186996F"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43B8F36B" w14:textId="77777777" w:rsidR="00797326" w:rsidRDefault="00797326" w:rsidP="00C60ECE">
            <w:pPr>
              <w:adjustRightInd w:val="0"/>
              <w:ind w:right="144"/>
              <w:rPr>
                <w:sz w:val="24"/>
                <w:szCs w:val="24"/>
              </w:rPr>
            </w:pPr>
            <w:r>
              <w:rPr>
                <w:szCs w:val="24"/>
              </w:rPr>
              <w:t>Date In Past</w:t>
            </w:r>
          </w:p>
        </w:tc>
      </w:tr>
      <w:tr w:rsidR="00797326" w14:paraId="43253A7F" w14:textId="77777777" w:rsidTr="00C60ECE">
        <w:trPr>
          <w:gridAfter w:val="2"/>
          <w:wAfter w:w="473" w:type="dxa"/>
        </w:trPr>
        <w:tc>
          <w:tcPr>
            <w:tcW w:w="4680" w:type="dxa"/>
            <w:gridSpan w:val="6"/>
            <w:tcBorders>
              <w:top w:val="nil"/>
              <w:left w:val="nil"/>
              <w:bottom w:val="nil"/>
              <w:right w:val="nil"/>
            </w:tcBorders>
          </w:tcPr>
          <w:p w14:paraId="40F2D242"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3E7900EC" w14:textId="77777777" w:rsidR="00797326" w:rsidRDefault="00797326" w:rsidP="00C60ECE">
            <w:pPr>
              <w:adjustRightInd w:val="0"/>
              <w:ind w:right="144"/>
              <w:rPr>
                <w:sz w:val="24"/>
                <w:szCs w:val="24"/>
              </w:rPr>
            </w:pPr>
            <w:r>
              <w:rPr>
                <w:szCs w:val="24"/>
              </w:rPr>
              <w:t xml:space="preserve">Date Change Request </w:t>
            </w:r>
            <w:proofErr w:type="gramStart"/>
            <w:r>
              <w:rPr>
                <w:szCs w:val="24"/>
              </w:rPr>
              <w:t>In</w:t>
            </w:r>
            <w:proofErr w:type="gramEnd"/>
            <w:r>
              <w:rPr>
                <w:szCs w:val="24"/>
              </w:rPr>
              <w:t xml:space="preserve"> the Past. </w:t>
            </w:r>
          </w:p>
        </w:tc>
      </w:tr>
      <w:tr w:rsidR="00797326" w14:paraId="7C1E8D98" w14:textId="77777777" w:rsidTr="00C60ECE">
        <w:trPr>
          <w:gridAfter w:val="1"/>
          <w:wAfter w:w="331" w:type="dxa"/>
        </w:trPr>
        <w:tc>
          <w:tcPr>
            <w:tcW w:w="3168" w:type="dxa"/>
            <w:gridSpan w:val="4"/>
            <w:tcBorders>
              <w:top w:val="nil"/>
              <w:left w:val="nil"/>
              <w:bottom w:val="nil"/>
              <w:right w:val="nil"/>
            </w:tcBorders>
          </w:tcPr>
          <w:p w14:paraId="0641EF09"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2A7BD808" w14:textId="77777777" w:rsidR="00797326" w:rsidRDefault="00797326" w:rsidP="00C60ECE">
            <w:pPr>
              <w:adjustRightInd w:val="0"/>
              <w:ind w:right="144"/>
              <w:rPr>
                <w:sz w:val="24"/>
                <w:szCs w:val="24"/>
              </w:rPr>
            </w:pPr>
            <w:r>
              <w:rPr>
                <w:szCs w:val="24"/>
              </w:rPr>
              <w:t>DIV</w:t>
            </w:r>
          </w:p>
        </w:tc>
        <w:tc>
          <w:tcPr>
            <w:tcW w:w="144" w:type="dxa"/>
            <w:tcBorders>
              <w:top w:val="nil"/>
              <w:left w:val="nil"/>
              <w:bottom w:val="nil"/>
              <w:right w:val="nil"/>
            </w:tcBorders>
          </w:tcPr>
          <w:p w14:paraId="6C1B6160"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7173A219" w14:textId="77777777" w:rsidR="00797326" w:rsidRDefault="00797326" w:rsidP="00C60ECE">
            <w:pPr>
              <w:adjustRightInd w:val="0"/>
              <w:ind w:right="144"/>
              <w:rPr>
                <w:sz w:val="24"/>
                <w:szCs w:val="24"/>
              </w:rPr>
            </w:pPr>
            <w:r>
              <w:rPr>
                <w:szCs w:val="24"/>
              </w:rPr>
              <w:t>Date/Time Invalid</w:t>
            </w:r>
          </w:p>
        </w:tc>
      </w:tr>
      <w:tr w:rsidR="00797326" w14:paraId="62819B7E" w14:textId="77777777" w:rsidTr="00C60ECE">
        <w:trPr>
          <w:gridAfter w:val="1"/>
          <w:wAfter w:w="331" w:type="dxa"/>
        </w:trPr>
        <w:tc>
          <w:tcPr>
            <w:tcW w:w="3168" w:type="dxa"/>
            <w:gridSpan w:val="4"/>
            <w:tcBorders>
              <w:top w:val="nil"/>
              <w:left w:val="nil"/>
              <w:bottom w:val="nil"/>
              <w:right w:val="nil"/>
            </w:tcBorders>
          </w:tcPr>
          <w:p w14:paraId="3B2AEB71"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78972530" w14:textId="77777777" w:rsidR="00797326" w:rsidRDefault="00797326" w:rsidP="00C60ECE">
            <w:pPr>
              <w:adjustRightInd w:val="0"/>
              <w:ind w:right="144"/>
              <w:rPr>
                <w:sz w:val="24"/>
                <w:szCs w:val="24"/>
              </w:rPr>
            </w:pPr>
            <w:r>
              <w:rPr>
                <w:szCs w:val="24"/>
              </w:rPr>
              <w:t>DNS</w:t>
            </w:r>
          </w:p>
        </w:tc>
        <w:tc>
          <w:tcPr>
            <w:tcW w:w="144" w:type="dxa"/>
            <w:tcBorders>
              <w:top w:val="nil"/>
              <w:left w:val="nil"/>
              <w:bottom w:val="nil"/>
              <w:right w:val="nil"/>
            </w:tcBorders>
          </w:tcPr>
          <w:p w14:paraId="597AAC28"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522B4EFA" w14:textId="77777777" w:rsidR="00797326" w:rsidRDefault="00797326" w:rsidP="00C60ECE">
            <w:pPr>
              <w:adjustRightInd w:val="0"/>
              <w:ind w:right="144"/>
              <w:rPr>
                <w:sz w:val="24"/>
                <w:szCs w:val="24"/>
              </w:rPr>
            </w:pPr>
            <w:r>
              <w:rPr>
                <w:szCs w:val="24"/>
              </w:rPr>
              <w:t>Date Change Not available on Switch</w:t>
            </w:r>
          </w:p>
        </w:tc>
      </w:tr>
      <w:tr w:rsidR="00797326" w14:paraId="52206A8D" w14:textId="77777777" w:rsidTr="00C60ECE">
        <w:trPr>
          <w:gridAfter w:val="1"/>
          <w:wAfter w:w="331" w:type="dxa"/>
        </w:trPr>
        <w:tc>
          <w:tcPr>
            <w:tcW w:w="3168" w:type="dxa"/>
            <w:gridSpan w:val="4"/>
            <w:tcBorders>
              <w:top w:val="nil"/>
              <w:left w:val="nil"/>
              <w:bottom w:val="nil"/>
              <w:right w:val="nil"/>
            </w:tcBorders>
          </w:tcPr>
          <w:p w14:paraId="21372657"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5BC68ADB" w14:textId="77777777" w:rsidR="00797326" w:rsidRDefault="00797326" w:rsidP="00C60ECE">
            <w:pPr>
              <w:adjustRightInd w:val="0"/>
              <w:ind w:right="144"/>
              <w:rPr>
                <w:sz w:val="24"/>
                <w:szCs w:val="24"/>
              </w:rPr>
            </w:pPr>
            <w:r>
              <w:rPr>
                <w:szCs w:val="24"/>
              </w:rPr>
              <w:t>DUP</w:t>
            </w:r>
          </w:p>
        </w:tc>
        <w:tc>
          <w:tcPr>
            <w:tcW w:w="144" w:type="dxa"/>
            <w:tcBorders>
              <w:top w:val="nil"/>
              <w:left w:val="nil"/>
              <w:bottom w:val="nil"/>
              <w:right w:val="nil"/>
            </w:tcBorders>
          </w:tcPr>
          <w:p w14:paraId="6AC9D6B0"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5C3E03B0" w14:textId="77777777" w:rsidR="00797326" w:rsidRDefault="00797326" w:rsidP="00C60ECE">
            <w:pPr>
              <w:adjustRightInd w:val="0"/>
              <w:ind w:right="144"/>
              <w:rPr>
                <w:sz w:val="24"/>
                <w:szCs w:val="24"/>
              </w:rPr>
            </w:pPr>
            <w:r>
              <w:rPr>
                <w:szCs w:val="24"/>
              </w:rPr>
              <w:t>Duplicate</w:t>
            </w:r>
          </w:p>
        </w:tc>
      </w:tr>
      <w:tr w:rsidR="00797326" w14:paraId="067B0D3E" w14:textId="77777777" w:rsidTr="00C60ECE">
        <w:trPr>
          <w:gridAfter w:val="2"/>
          <w:wAfter w:w="473" w:type="dxa"/>
        </w:trPr>
        <w:tc>
          <w:tcPr>
            <w:tcW w:w="4680" w:type="dxa"/>
            <w:gridSpan w:val="6"/>
            <w:tcBorders>
              <w:top w:val="nil"/>
              <w:left w:val="nil"/>
              <w:bottom w:val="nil"/>
              <w:right w:val="nil"/>
            </w:tcBorders>
          </w:tcPr>
          <w:p w14:paraId="40A4877A"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02EE2E83" w14:textId="77777777" w:rsidR="00797326" w:rsidRDefault="00797326" w:rsidP="00C60ECE">
            <w:pPr>
              <w:adjustRightInd w:val="0"/>
              <w:ind w:right="144"/>
              <w:rPr>
                <w:sz w:val="24"/>
                <w:szCs w:val="24"/>
              </w:rPr>
            </w:pPr>
            <w:r>
              <w:rPr>
                <w:szCs w:val="24"/>
              </w:rPr>
              <w:t>Transaction submitted contains the same BGN02, BGN06, (if applicable), and ESI-ID as another received transaction from the same CR.  For ERCOT use only.</w:t>
            </w:r>
          </w:p>
        </w:tc>
      </w:tr>
      <w:tr w:rsidR="00797326" w14:paraId="3E49808C" w14:textId="77777777" w:rsidTr="00C60ECE">
        <w:trPr>
          <w:gridAfter w:val="1"/>
          <w:wAfter w:w="331" w:type="dxa"/>
        </w:trPr>
        <w:tc>
          <w:tcPr>
            <w:tcW w:w="3168" w:type="dxa"/>
            <w:gridSpan w:val="4"/>
            <w:tcBorders>
              <w:top w:val="nil"/>
              <w:left w:val="nil"/>
              <w:bottom w:val="nil"/>
              <w:right w:val="nil"/>
            </w:tcBorders>
          </w:tcPr>
          <w:p w14:paraId="39B7B91A"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5844E00B" w14:textId="77777777" w:rsidR="00797326" w:rsidRDefault="00797326" w:rsidP="00C60ECE">
            <w:pPr>
              <w:adjustRightInd w:val="0"/>
              <w:ind w:right="144"/>
              <w:rPr>
                <w:sz w:val="24"/>
                <w:szCs w:val="24"/>
              </w:rPr>
            </w:pPr>
            <w:r>
              <w:rPr>
                <w:szCs w:val="24"/>
              </w:rPr>
              <w:t>FME</w:t>
            </w:r>
          </w:p>
        </w:tc>
        <w:tc>
          <w:tcPr>
            <w:tcW w:w="144" w:type="dxa"/>
            <w:tcBorders>
              <w:top w:val="nil"/>
              <w:left w:val="nil"/>
              <w:bottom w:val="nil"/>
              <w:right w:val="nil"/>
            </w:tcBorders>
          </w:tcPr>
          <w:p w14:paraId="6553ED18"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5FBBAF86" w14:textId="77777777" w:rsidR="00797326" w:rsidRDefault="00797326" w:rsidP="00C60ECE">
            <w:pPr>
              <w:adjustRightInd w:val="0"/>
              <w:ind w:right="144"/>
              <w:rPr>
                <w:sz w:val="24"/>
                <w:szCs w:val="24"/>
              </w:rPr>
            </w:pPr>
            <w:r>
              <w:rPr>
                <w:szCs w:val="24"/>
              </w:rPr>
              <w:t>Force Majeure Event</w:t>
            </w:r>
          </w:p>
        </w:tc>
      </w:tr>
      <w:tr w:rsidR="00797326" w14:paraId="22BB235A" w14:textId="77777777" w:rsidTr="00C60ECE">
        <w:trPr>
          <w:gridAfter w:val="1"/>
          <w:wAfter w:w="331" w:type="dxa"/>
        </w:trPr>
        <w:tc>
          <w:tcPr>
            <w:tcW w:w="3168" w:type="dxa"/>
            <w:gridSpan w:val="4"/>
            <w:tcBorders>
              <w:top w:val="nil"/>
              <w:left w:val="nil"/>
              <w:bottom w:val="nil"/>
              <w:right w:val="nil"/>
            </w:tcBorders>
          </w:tcPr>
          <w:p w14:paraId="24D53EAC"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23D20EB9" w14:textId="77777777" w:rsidR="00797326" w:rsidRDefault="00797326" w:rsidP="00C60ECE">
            <w:pPr>
              <w:adjustRightInd w:val="0"/>
              <w:ind w:right="144"/>
              <w:rPr>
                <w:sz w:val="24"/>
                <w:szCs w:val="24"/>
              </w:rPr>
            </w:pPr>
            <w:r>
              <w:rPr>
                <w:szCs w:val="24"/>
              </w:rPr>
              <w:t>ICD</w:t>
            </w:r>
          </w:p>
        </w:tc>
        <w:tc>
          <w:tcPr>
            <w:tcW w:w="144" w:type="dxa"/>
            <w:tcBorders>
              <w:top w:val="nil"/>
              <w:left w:val="nil"/>
              <w:bottom w:val="nil"/>
              <w:right w:val="nil"/>
            </w:tcBorders>
          </w:tcPr>
          <w:p w14:paraId="4C8B9890"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22689F7C" w14:textId="77777777" w:rsidR="00797326" w:rsidRDefault="00797326" w:rsidP="00C60ECE">
            <w:pPr>
              <w:adjustRightInd w:val="0"/>
              <w:ind w:right="144"/>
              <w:rPr>
                <w:sz w:val="24"/>
                <w:szCs w:val="24"/>
              </w:rPr>
            </w:pPr>
            <w:r>
              <w:rPr>
                <w:szCs w:val="24"/>
              </w:rPr>
              <w:t>Iteration Counter Duplicate</w:t>
            </w:r>
          </w:p>
        </w:tc>
      </w:tr>
      <w:tr w:rsidR="00797326" w14:paraId="0512C5B4" w14:textId="77777777" w:rsidTr="00C60ECE">
        <w:trPr>
          <w:gridAfter w:val="2"/>
          <w:wAfter w:w="473" w:type="dxa"/>
        </w:trPr>
        <w:tc>
          <w:tcPr>
            <w:tcW w:w="4680" w:type="dxa"/>
            <w:gridSpan w:val="6"/>
            <w:tcBorders>
              <w:top w:val="nil"/>
              <w:left w:val="nil"/>
              <w:bottom w:val="nil"/>
              <w:right w:val="nil"/>
            </w:tcBorders>
          </w:tcPr>
          <w:p w14:paraId="0047FC3B"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64A41050" w14:textId="77777777" w:rsidR="00797326" w:rsidRDefault="00797326" w:rsidP="00C60ECE">
            <w:pPr>
              <w:adjustRightInd w:val="0"/>
              <w:ind w:right="144"/>
              <w:rPr>
                <w:sz w:val="24"/>
                <w:szCs w:val="24"/>
              </w:rPr>
            </w:pPr>
            <w:r>
              <w:rPr>
                <w:szCs w:val="24"/>
              </w:rPr>
              <w:t>Iteration counter already received at ERCOT.  For ERCOT Use Only.</w:t>
            </w:r>
          </w:p>
        </w:tc>
      </w:tr>
      <w:tr w:rsidR="00797326" w14:paraId="0F030E42" w14:textId="77777777" w:rsidTr="00C60ECE">
        <w:trPr>
          <w:gridAfter w:val="1"/>
          <w:wAfter w:w="331" w:type="dxa"/>
        </w:trPr>
        <w:tc>
          <w:tcPr>
            <w:tcW w:w="3168" w:type="dxa"/>
            <w:gridSpan w:val="4"/>
            <w:tcBorders>
              <w:top w:val="nil"/>
              <w:left w:val="nil"/>
              <w:bottom w:val="nil"/>
              <w:right w:val="nil"/>
            </w:tcBorders>
          </w:tcPr>
          <w:p w14:paraId="3C3736D3"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2D3F0B7A" w14:textId="77777777" w:rsidR="00797326" w:rsidRDefault="00797326" w:rsidP="00C60ECE">
            <w:pPr>
              <w:adjustRightInd w:val="0"/>
              <w:ind w:right="144"/>
              <w:rPr>
                <w:sz w:val="24"/>
                <w:szCs w:val="24"/>
              </w:rPr>
            </w:pPr>
            <w:r>
              <w:rPr>
                <w:szCs w:val="24"/>
              </w:rPr>
              <w:t>ICL</w:t>
            </w:r>
          </w:p>
        </w:tc>
        <w:tc>
          <w:tcPr>
            <w:tcW w:w="144" w:type="dxa"/>
            <w:tcBorders>
              <w:top w:val="nil"/>
              <w:left w:val="nil"/>
              <w:bottom w:val="nil"/>
              <w:right w:val="nil"/>
            </w:tcBorders>
          </w:tcPr>
          <w:p w14:paraId="66A82474"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5B8B6DE0" w14:textId="77777777" w:rsidR="00797326" w:rsidRDefault="00797326" w:rsidP="00C60ECE">
            <w:pPr>
              <w:adjustRightInd w:val="0"/>
              <w:ind w:right="144"/>
              <w:rPr>
                <w:sz w:val="24"/>
                <w:szCs w:val="24"/>
              </w:rPr>
            </w:pPr>
            <w:r>
              <w:rPr>
                <w:szCs w:val="24"/>
              </w:rPr>
              <w:t>Iteration Count Lower</w:t>
            </w:r>
          </w:p>
        </w:tc>
      </w:tr>
      <w:tr w:rsidR="00797326" w14:paraId="379ABDAF" w14:textId="77777777" w:rsidTr="00C60ECE">
        <w:trPr>
          <w:gridAfter w:val="1"/>
          <w:wAfter w:w="331" w:type="dxa"/>
        </w:trPr>
        <w:tc>
          <w:tcPr>
            <w:tcW w:w="3168" w:type="dxa"/>
            <w:gridSpan w:val="4"/>
            <w:tcBorders>
              <w:top w:val="nil"/>
              <w:left w:val="nil"/>
              <w:bottom w:val="nil"/>
              <w:right w:val="nil"/>
            </w:tcBorders>
          </w:tcPr>
          <w:p w14:paraId="0346B254"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4A33E468" w14:textId="77777777" w:rsidR="00797326" w:rsidRDefault="00797326" w:rsidP="00C60ECE">
            <w:pPr>
              <w:adjustRightInd w:val="0"/>
              <w:ind w:right="144"/>
              <w:rPr>
                <w:sz w:val="24"/>
                <w:szCs w:val="24"/>
              </w:rPr>
            </w:pPr>
            <w:r>
              <w:rPr>
                <w:szCs w:val="24"/>
              </w:rPr>
              <w:t>MTI</w:t>
            </w:r>
          </w:p>
        </w:tc>
        <w:tc>
          <w:tcPr>
            <w:tcW w:w="144" w:type="dxa"/>
            <w:tcBorders>
              <w:top w:val="nil"/>
              <w:left w:val="nil"/>
              <w:bottom w:val="nil"/>
              <w:right w:val="nil"/>
            </w:tcBorders>
          </w:tcPr>
          <w:p w14:paraId="43CE43D9"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5B0DB30C" w14:textId="77777777" w:rsidR="00797326" w:rsidRDefault="00797326" w:rsidP="00C60ECE">
            <w:pPr>
              <w:adjustRightInd w:val="0"/>
              <w:ind w:right="144"/>
              <w:rPr>
                <w:sz w:val="24"/>
                <w:szCs w:val="24"/>
              </w:rPr>
            </w:pPr>
            <w:r>
              <w:rPr>
                <w:szCs w:val="24"/>
              </w:rPr>
              <w:t>Maintenance Type Code (ASI02) Invalid</w:t>
            </w:r>
          </w:p>
        </w:tc>
      </w:tr>
      <w:tr w:rsidR="00797326" w14:paraId="524B40A3" w14:textId="77777777" w:rsidTr="00C60ECE">
        <w:trPr>
          <w:gridAfter w:val="1"/>
          <w:wAfter w:w="331" w:type="dxa"/>
        </w:trPr>
        <w:tc>
          <w:tcPr>
            <w:tcW w:w="3168" w:type="dxa"/>
            <w:gridSpan w:val="4"/>
            <w:tcBorders>
              <w:top w:val="nil"/>
              <w:left w:val="nil"/>
              <w:bottom w:val="nil"/>
              <w:right w:val="nil"/>
            </w:tcBorders>
          </w:tcPr>
          <w:p w14:paraId="466BB2BF"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2CB530DD" w14:textId="77777777" w:rsidR="00797326" w:rsidRDefault="00797326" w:rsidP="00C60ECE">
            <w:pPr>
              <w:adjustRightInd w:val="0"/>
              <w:ind w:right="144"/>
              <w:rPr>
                <w:sz w:val="24"/>
                <w:szCs w:val="24"/>
              </w:rPr>
            </w:pPr>
            <w:r>
              <w:rPr>
                <w:szCs w:val="24"/>
              </w:rPr>
              <w:t>NOR</w:t>
            </w:r>
          </w:p>
        </w:tc>
        <w:tc>
          <w:tcPr>
            <w:tcW w:w="144" w:type="dxa"/>
            <w:tcBorders>
              <w:top w:val="nil"/>
              <w:left w:val="nil"/>
              <w:bottom w:val="nil"/>
              <w:right w:val="nil"/>
            </w:tcBorders>
          </w:tcPr>
          <w:p w14:paraId="3E206235"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7B644F83" w14:textId="77777777" w:rsidR="00797326" w:rsidRDefault="00797326" w:rsidP="00C60ECE">
            <w:pPr>
              <w:adjustRightInd w:val="0"/>
              <w:ind w:right="144"/>
              <w:rPr>
                <w:sz w:val="24"/>
                <w:szCs w:val="24"/>
              </w:rPr>
            </w:pPr>
            <w:r>
              <w:rPr>
                <w:szCs w:val="24"/>
              </w:rPr>
              <w:t>Not Initiator of Enrollment Request</w:t>
            </w:r>
          </w:p>
        </w:tc>
      </w:tr>
      <w:tr w:rsidR="00797326" w14:paraId="189208CE" w14:textId="77777777" w:rsidTr="00C60ECE">
        <w:trPr>
          <w:gridAfter w:val="2"/>
          <w:wAfter w:w="473" w:type="dxa"/>
        </w:trPr>
        <w:tc>
          <w:tcPr>
            <w:tcW w:w="4680" w:type="dxa"/>
            <w:gridSpan w:val="6"/>
            <w:tcBorders>
              <w:top w:val="nil"/>
              <w:left w:val="nil"/>
              <w:bottom w:val="nil"/>
              <w:right w:val="nil"/>
            </w:tcBorders>
          </w:tcPr>
          <w:p w14:paraId="2BFB845C"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6B117A69" w14:textId="77777777" w:rsidR="00797326" w:rsidRDefault="00797326" w:rsidP="00C60ECE">
            <w:pPr>
              <w:adjustRightInd w:val="0"/>
              <w:ind w:right="144"/>
              <w:rPr>
                <w:sz w:val="24"/>
                <w:szCs w:val="24"/>
              </w:rPr>
            </w:pPr>
            <w:r>
              <w:rPr>
                <w:szCs w:val="24"/>
              </w:rPr>
              <w:t>Used when the CR submitting the Date Change request did not submit the original initiating transaction. For ERCOT use only.</w:t>
            </w:r>
          </w:p>
        </w:tc>
      </w:tr>
      <w:tr w:rsidR="00797326" w14:paraId="51AC19B1" w14:textId="77777777" w:rsidTr="00C60ECE">
        <w:trPr>
          <w:gridAfter w:val="1"/>
          <w:wAfter w:w="331" w:type="dxa"/>
        </w:trPr>
        <w:tc>
          <w:tcPr>
            <w:tcW w:w="3168" w:type="dxa"/>
            <w:gridSpan w:val="4"/>
            <w:tcBorders>
              <w:top w:val="nil"/>
              <w:left w:val="nil"/>
              <w:bottom w:val="nil"/>
              <w:right w:val="nil"/>
            </w:tcBorders>
          </w:tcPr>
          <w:p w14:paraId="356887A6"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0628C9B8" w14:textId="77777777" w:rsidR="00797326" w:rsidRDefault="00797326" w:rsidP="00C60ECE">
            <w:pPr>
              <w:adjustRightInd w:val="0"/>
              <w:ind w:right="144"/>
              <w:rPr>
                <w:sz w:val="24"/>
                <w:szCs w:val="24"/>
              </w:rPr>
            </w:pPr>
            <w:r>
              <w:rPr>
                <w:szCs w:val="24"/>
              </w:rPr>
              <w:t>RNE</w:t>
            </w:r>
          </w:p>
        </w:tc>
        <w:tc>
          <w:tcPr>
            <w:tcW w:w="144" w:type="dxa"/>
            <w:tcBorders>
              <w:top w:val="nil"/>
              <w:left w:val="nil"/>
              <w:bottom w:val="nil"/>
              <w:right w:val="nil"/>
            </w:tcBorders>
          </w:tcPr>
          <w:p w14:paraId="65CF4639"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5BC5E341" w14:textId="77777777" w:rsidR="00797326" w:rsidRDefault="00797326" w:rsidP="00C60ECE">
            <w:pPr>
              <w:adjustRightInd w:val="0"/>
              <w:ind w:right="144"/>
              <w:rPr>
                <w:sz w:val="24"/>
                <w:szCs w:val="24"/>
              </w:rPr>
            </w:pPr>
            <w:r>
              <w:rPr>
                <w:szCs w:val="24"/>
              </w:rPr>
              <w:t>Request Not Eligible</w:t>
            </w:r>
          </w:p>
        </w:tc>
      </w:tr>
      <w:tr w:rsidR="00797326" w14:paraId="525AF8C0" w14:textId="77777777" w:rsidTr="00C60ECE">
        <w:trPr>
          <w:gridAfter w:val="2"/>
          <w:wAfter w:w="473" w:type="dxa"/>
        </w:trPr>
        <w:tc>
          <w:tcPr>
            <w:tcW w:w="4680" w:type="dxa"/>
            <w:gridSpan w:val="6"/>
            <w:tcBorders>
              <w:top w:val="nil"/>
              <w:left w:val="nil"/>
              <w:bottom w:val="nil"/>
              <w:right w:val="nil"/>
            </w:tcBorders>
          </w:tcPr>
          <w:p w14:paraId="5262766A"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2665958E" w14:textId="77777777" w:rsidR="00797326" w:rsidRDefault="00797326" w:rsidP="00C60ECE">
            <w:pPr>
              <w:adjustRightInd w:val="0"/>
              <w:ind w:right="144"/>
              <w:rPr>
                <w:szCs w:val="24"/>
              </w:rPr>
            </w:pPr>
            <w:r>
              <w:rPr>
                <w:szCs w:val="24"/>
              </w:rPr>
              <w:t>Start date requested is earlier than the ESI-ID start date</w:t>
            </w:r>
          </w:p>
          <w:p w14:paraId="22272248" w14:textId="77777777" w:rsidR="00797326" w:rsidRDefault="00797326" w:rsidP="00C60ECE">
            <w:pPr>
              <w:adjustRightInd w:val="0"/>
              <w:ind w:right="144"/>
              <w:rPr>
                <w:sz w:val="24"/>
                <w:szCs w:val="24"/>
              </w:rPr>
            </w:pPr>
            <w:r>
              <w:rPr>
                <w:szCs w:val="24"/>
              </w:rPr>
              <w:t>For ERCOT Use Only</w:t>
            </w:r>
          </w:p>
        </w:tc>
      </w:tr>
      <w:tr w:rsidR="00797326" w14:paraId="047C29A3" w14:textId="77777777" w:rsidTr="00C60ECE">
        <w:trPr>
          <w:gridAfter w:val="1"/>
          <w:wAfter w:w="331" w:type="dxa"/>
        </w:trPr>
        <w:tc>
          <w:tcPr>
            <w:tcW w:w="3168" w:type="dxa"/>
            <w:gridSpan w:val="4"/>
            <w:tcBorders>
              <w:top w:val="nil"/>
              <w:left w:val="nil"/>
              <w:bottom w:val="nil"/>
              <w:right w:val="nil"/>
            </w:tcBorders>
          </w:tcPr>
          <w:p w14:paraId="0705BA5D"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01CB48BF" w14:textId="77777777" w:rsidR="00797326" w:rsidRDefault="00797326" w:rsidP="00C60ECE">
            <w:pPr>
              <w:adjustRightInd w:val="0"/>
              <w:ind w:right="144"/>
              <w:rPr>
                <w:sz w:val="24"/>
                <w:szCs w:val="24"/>
              </w:rPr>
            </w:pPr>
            <w:r>
              <w:rPr>
                <w:szCs w:val="24"/>
              </w:rPr>
              <w:t>RSD</w:t>
            </w:r>
          </w:p>
        </w:tc>
        <w:tc>
          <w:tcPr>
            <w:tcW w:w="144" w:type="dxa"/>
            <w:tcBorders>
              <w:top w:val="nil"/>
              <w:left w:val="nil"/>
              <w:bottom w:val="nil"/>
              <w:right w:val="nil"/>
            </w:tcBorders>
          </w:tcPr>
          <w:p w14:paraId="6EB27B62"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5034610E" w14:textId="77777777" w:rsidR="00797326" w:rsidRDefault="00797326" w:rsidP="00C60ECE">
            <w:pPr>
              <w:adjustRightInd w:val="0"/>
              <w:ind w:right="144"/>
              <w:rPr>
                <w:sz w:val="24"/>
                <w:szCs w:val="24"/>
              </w:rPr>
            </w:pPr>
            <w:r>
              <w:rPr>
                <w:szCs w:val="24"/>
              </w:rPr>
              <w:t>Received Scheduled Date</w:t>
            </w:r>
          </w:p>
        </w:tc>
      </w:tr>
      <w:tr w:rsidR="00797326" w14:paraId="79580232" w14:textId="77777777" w:rsidTr="00C60ECE">
        <w:trPr>
          <w:gridAfter w:val="2"/>
          <w:wAfter w:w="473" w:type="dxa"/>
        </w:trPr>
        <w:tc>
          <w:tcPr>
            <w:tcW w:w="4680" w:type="dxa"/>
            <w:gridSpan w:val="6"/>
            <w:tcBorders>
              <w:top w:val="nil"/>
              <w:left w:val="nil"/>
              <w:bottom w:val="nil"/>
              <w:right w:val="nil"/>
            </w:tcBorders>
          </w:tcPr>
          <w:p w14:paraId="2A55F3A2"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3E706824" w14:textId="77777777" w:rsidR="00797326" w:rsidRDefault="00797326" w:rsidP="00C60ECE">
            <w:pPr>
              <w:adjustRightInd w:val="0"/>
              <w:ind w:right="144"/>
              <w:rPr>
                <w:sz w:val="24"/>
                <w:szCs w:val="24"/>
              </w:rPr>
            </w:pPr>
            <w:r>
              <w:rPr>
                <w:szCs w:val="24"/>
              </w:rPr>
              <w:t xml:space="preserve">Date change </w:t>
            </w:r>
            <w:proofErr w:type="gramStart"/>
            <w:r>
              <w:rPr>
                <w:szCs w:val="24"/>
              </w:rPr>
              <w:t>received</w:t>
            </w:r>
            <w:proofErr w:type="gramEnd"/>
            <w:r>
              <w:rPr>
                <w:szCs w:val="24"/>
              </w:rPr>
              <w:t xml:space="preserve"> on same day </w:t>
            </w:r>
            <w:proofErr w:type="gramStart"/>
            <w:r>
              <w:rPr>
                <w:szCs w:val="24"/>
              </w:rPr>
              <w:t>of</w:t>
            </w:r>
            <w:proofErr w:type="gramEnd"/>
            <w:r>
              <w:rPr>
                <w:szCs w:val="24"/>
              </w:rPr>
              <w:t xml:space="preserve"> the requested date change.</w:t>
            </w:r>
          </w:p>
        </w:tc>
      </w:tr>
      <w:tr w:rsidR="00797326" w14:paraId="69CAC9A8" w14:textId="77777777" w:rsidTr="00C60ECE">
        <w:trPr>
          <w:gridAfter w:val="1"/>
          <w:wAfter w:w="331" w:type="dxa"/>
        </w:trPr>
        <w:tc>
          <w:tcPr>
            <w:tcW w:w="3168" w:type="dxa"/>
            <w:gridSpan w:val="4"/>
            <w:tcBorders>
              <w:top w:val="nil"/>
              <w:left w:val="nil"/>
              <w:bottom w:val="nil"/>
              <w:right w:val="nil"/>
            </w:tcBorders>
          </w:tcPr>
          <w:p w14:paraId="40591F31"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360E6B5A" w14:textId="77777777" w:rsidR="00797326" w:rsidRDefault="00797326" w:rsidP="00C60ECE">
            <w:pPr>
              <w:adjustRightInd w:val="0"/>
              <w:ind w:right="144"/>
              <w:rPr>
                <w:sz w:val="24"/>
                <w:szCs w:val="24"/>
              </w:rPr>
            </w:pPr>
            <w:r>
              <w:rPr>
                <w:szCs w:val="24"/>
              </w:rPr>
              <w:t>SCP</w:t>
            </w:r>
          </w:p>
        </w:tc>
        <w:tc>
          <w:tcPr>
            <w:tcW w:w="144" w:type="dxa"/>
            <w:tcBorders>
              <w:top w:val="nil"/>
              <w:left w:val="nil"/>
              <w:bottom w:val="nil"/>
              <w:right w:val="nil"/>
            </w:tcBorders>
          </w:tcPr>
          <w:p w14:paraId="62391949"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438BEB33" w14:textId="77777777" w:rsidR="00797326" w:rsidRDefault="00797326" w:rsidP="00C60ECE">
            <w:pPr>
              <w:adjustRightInd w:val="0"/>
              <w:ind w:right="144"/>
              <w:rPr>
                <w:sz w:val="24"/>
                <w:szCs w:val="24"/>
              </w:rPr>
            </w:pPr>
            <w:r>
              <w:rPr>
                <w:szCs w:val="24"/>
              </w:rPr>
              <w:t>Scheduling Conflict Priority</w:t>
            </w:r>
          </w:p>
        </w:tc>
      </w:tr>
      <w:tr w:rsidR="00797326" w14:paraId="5D28991B" w14:textId="77777777" w:rsidTr="00C60ECE">
        <w:trPr>
          <w:gridAfter w:val="2"/>
          <w:wAfter w:w="473" w:type="dxa"/>
        </w:trPr>
        <w:tc>
          <w:tcPr>
            <w:tcW w:w="4680" w:type="dxa"/>
            <w:gridSpan w:val="6"/>
            <w:tcBorders>
              <w:top w:val="nil"/>
              <w:left w:val="nil"/>
              <w:bottom w:val="nil"/>
              <w:right w:val="nil"/>
            </w:tcBorders>
          </w:tcPr>
          <w:p w14:paraId="23A732D6"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6055F86F" w14:textId="77777777" w:rsidR="00797326" w:rsidRDefault="00797326" w:rsidP="00C60ECE">
            <w:pPr>
              <w:adjustRightInd w:val="0"/>
              <w:ind w:right="144"/>
              <w:rPr>
                <w:sz w:val="24"/>
                <w:szCs w:val="24"/>
              </w:rPr>
            </w:pPr>
            <w:r>
              <w:rPr>
                <w:szCs w:val="24"/>
              </w:rPr>
              <w:t xml:space="preserve">Requested date caused conflict with transaction currently scheduled.  Currently scheduled transaction scheduled to </w:t>
            </w:r>
            <w:proofErr w:type="gramStart"/>
            <w:r>
              <w:rPr>
                <w:szCs w:val="24"/>
              </w:rPr>
              <w:t>execute</w:t>
            </w:r>
            <w:proofErr w:type="gramEnd"/>
            <w:r>
              <w:rPr>
                <w:szCs w:val="24"/>
              </w:rPr>
              <w:t xml:space="preserve"> within 2 business days. </w:t>
            </w:r>
          </w:p>
        </w:tc>
      </w:tr>
      <w:tr w:rsidR="00797326" w14:paraId="5FEBA19A" w14:textId="77777777" w:rsidTr="00C60ECE">
        <w:trPr>
          <w:gridAfter w:val="1"/>
          <w:wAfter w:w="331" w:type="dxa"/>
        </w:trPr>
        <w:tc>
          <w:tcPr>
            <w:tcW w:w="3168" w:type="dxa"/>
            <w:gridSpan w:val="4"/>
            <w:tcBorders>
              <w:top w:val="nil"/>
              <w:left w:val="nil"/>
              <w:bottom w:val="nil"/>
              <w:right w:val="nil"/>
            </w:tcBorders>
          </w:tcPr>
          <w:p w14:paraId="79869864"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3B9130A2" w14:textId="77777777" w:rsidR="00797326" w:rsidRDefault="00797326" w:rsidP="00C60ECE">
            <w:pPr>
              <w:adjustRightInd w:val="0"/>
              <w:ind w:right="144"/>
              <w:rPr>
                <w:sz w:val="24"/>
                <w:szCs w:val="24"/>
              </w:rPr>
            </w:pPr>
            <w:r>
              <w:rPr>
                <w:szCs w:val="24"/>
              </w:rPr>
              <w:t>TCC</w:t>
            </w:r>
          </w:p>
        </w:tc>
        <w:tc>
          <w:tcPr>
            <w:tcW w:w="144" w:type="dxa"/>
            <w:tcBorders>
              <w:top w:val="nil"/>
              <w:left w:val="nil"/>
              <w:bottom w:val="nil"/>
              <w:right w:val="nil"/>
            </w:tcBorders>
          </w:tcPr>
          <w:p w14:paraId="4C039DE1"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41CC9136" w14:textId="77777777" w:rsidR="00797326" w:rsidRDefault="00797326" w:rsidP="00C60ECE">
            <w:pPr>
              <w:adjustRightInd w:val="0"/>
              <w:ind w:right="144"/>
              <w:rPr>
                <w:sz w:val="24"/>
                <w:szCs w:val="24"/>
              </w:rPr>
            </w:pPr>
            <w:r>
              <w:rPr>
                <w:szCs w:val="24"/>
              </w:rPr>
              <w:t>Competing Transaction Scheduled for the Same Date</w:t>
            </w:r>
          </w:p>
        </w:tc>
      </w:tr>
      <w:tr w:rsidR="00797326" w14:paraId="6A6EF748" w14:textId="77777777" w:rsidTr="00C60ECE">
        <w:trPr>
          <w:gridAfter w:val="1"/>
          <w:wAfter w:w="331" w:type="dxa"/>
        </w:trPr>
        <w:tc>
          <w:tcPr>
            <w:tcW w:w="3168" w:type="dxa"/>
            <w:gridSpan w:val="4"/>
            <w:tcBorders>
              <w:top w:val="nil"/>
              <w:left w:val="nil"/>
              <w:bottom w:val="nil"/>
              <w:right w:val="nil"/>
            </w:tcBorders>
          </w:tcPr>
          <w:p w14:paraId="6DA37ABE" w14:textId="77777777" w:rsidR="00797326" w:rsidRDefault="00797326" w:rsidP="00C60ECE">
            <w:pPr>
              <w:adjustRightInd w:val="0"/>
              <w:ind w:right="144"/>
              <w:rPr>
                <w:sz w:val="24"/>
                <w:szCs w:val="24"/>
              </w:rPr>
            </w:pPr>
            <w:r>
              <w:rPr>
                <w:szCs w:val="24"/>
              </w:rPr>
              <w:t xml:space="preserve"> </w:t>
            </w:r>
          </w:p>
        </w:tc>
        <w:tc>
          <w:tcPr>
            <w:tcW w:w="1367" w:type="dxa"/>
            <w:tcBorders>
              <w:top w:val="nil"/>
              <w:left w:val="nil"/>
              <w:bottom w:val="nil"/>
              <w:right w:val="nil"/>
            </w:tcBorders>
          </w:tcPr>
          <w:p w14:paraId="33A8B725" w14:textId="77777777" w:rsidR="00797326" w:rsidRDefault="00797326" w:rsidP="00C60ECE">
            <w:pPr>
              <w:adjustRightInd w:val="0"/>
              <w:ind w:right="144"/>
              <w:rPr>
                <w:sz w:val="24"/>
                <w:szCs w:val="24"/>
              </w:rPr>
            </w:pPr>
            <w:r>
              <w:rPr>
                <w:szCs w:val="24"/>
              </w:rPr>
              <w:t>TDR</w:t>
            </w:r>
          </w:p>
        </w:tc>
        <w:tc>
          <w:tcPr>
            <w:tcW w:w="144" w:type="dxa"/>
            <w:tcBorders>
              <w:top w:val="nil"/>
              <w:left w:val="nil"/>
              <w:bottom w:val="nil"/>
              <w:right w:val="nil"/>
            </w:tcBorders>
          </w:tcPr>
          <w:p w14:paraId="6A86E479"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53F7F496" w14:textId="77777777" w:rsidR="00797326" w:rsidRDefault="00797326" w:rsidP="00C60ECE">
            <w:pPr>
              <w:adjustRightInd w:val="0"/>
              <w:ind w:right="144"/>
              <w:rPr>
                <w:sz w:val="24"/>
                <w:szCs w:val="24"/>
              </w:rPr>
            </w:pPr>
            <w:r>
              <w:rPr>
                <w:szCs w:val="24"/>
              </w:rPr>
              <w:t>Two Business Days Notification Required</w:t>
            </w:r>
          </w:p>
        </w:tc>
      </w:tr>
      <w:tr w:rsidR="00797326" w14:paraId="4DA49F01" w14:textId="77777777" w:rsidTr="00C60ECE">
        <w:trPr>
          <w:gridAfter w:val="1"/>
          <w:wAfter w:w="331" w:type="dxa"/>
        </w:trPr>
        <w:tc>
          <w:tcPr>
            <w:tcW w:w="3168" w:type="dxa"/>
            <w:gridSpan w:val="4"/>
            <w:tcBorders>
              <w:top w:val="nil"/>
              <w:left w:val="nil"/>
              <w:bottom w:val="nil"/>
              <w:right w:val="nil"/>
            </w:tcBorders>
          </w:tcPr>
          <w:p w14:paraId="3E11685D" w14:textId="72F88D64" w:rsidR="00797326" w:rsidRDefault="00797326" w:rsidP="00C60ECE">
            <w:pPr>
              <w:adjustRightInd w:val="0"/>
              <w:ind w:right="144"/>
              <w:rPr>
                <w:sz w:val="24"/>
                <w:szCs w:val="24"/>
              </w:rPr>
            </w:pPr>
            <w:del w:id="4" w:author="Thurman, Kathryn" w:date="2025-11-19T16:11:00Z" w16du:dateUtc="2025-11-19T22:11:00Z">
              <w:r w:rsidDel="00797326">
                <w:rPr>
                  <w:szCs w:val="24"/>
                </w:rPr>
                <w:delText xml:space="preserve"> </w:delText>
              </w:r>
            </w:del>
          </w:p>
        </w:tc>
        <w:tc>
          <w:tcPr>
            <w:tcW w:w="1367" w:type="dxa"/>
            <w:tcBorders>
              <w:top w:val="nil"/>
              <w:left w:val="nil"/>
              <w:bottom w:val="nil"/>
              <w:right w:val="nil"/>
            </w:tcBorders>
          </w:tcPr>
          <w:p w14:paraId="3CDD7E25" w14:textId="1CFEB87E" w:rsidR="00797326" w:rsidRDefault="00797326" w:rsidP="00C60ECE">
            <w:pPr>
              <w:adjustRightInd w:val="0"/>
              <w:ind w:right="144"/>
              <w:rPr>
                <w:sz w:val="24"/>
                <w:szCs w:val="24"/>
              </w:rPr>
            </w:pPr>
            <w:del w:id="5" w:author="Thurman, Kathryn" w:date="2025-11-19T16:11:00Z" w16du:dateUtc="2025-11-19T22:11:00Z">
              <w:r w:rsidDel="00797326">
                <w:rPr>
                  <w:szCs w:val="24"/>
                </w:rPr>
                <w:delText>ZIP</w:delText>
              </w:r>
            </w:del>
          </w:p>
        </w:tc>
        <w:tc>
          <w:tcPr>
            <w:tcW w:w="144" w:type="dxa"/>
            <w:tcBorders>
              <w:top w:val="nil"/>
              <w:left w:val="nil"/>
              <w:bottom w:val="nil"/>
              <w:right w:val="nil"/>
            </w:tcBorders>
          </w:tcPr>
          <w:p w14:paraId="183D1A6D" w14:textId="77777777" w:rsidR="00797326" w:rsidRDefault="00797326" w:rsidP="00C60ECE">
            <w:pPr>
              <w:adjustRightInd w:val="0"/>
              <w:ind w:right="144"/>
              <w:rPr>
                <w:sz w:val="24"/>
                <w:szCs w:val="24"/>
              </w:rPr>
            </w:pPr>
          </w:p>
        </w:tc>
        <w:tc>
          <w:tcPr>
            <w:tcW w:w="4823" w:type="dxa"/>
            <w:gridSpan w:val="5"/>
            <w:tcBorders>
              <w:top w:val="nil"/>
              <w:left w:val="nil"/>
              <w:bottom w:val="nil"/>
              <w:right w:val="nil"/>
            </w:tcBorders>
          </w:tcPr>
          <w:p w14:paraId="7B2B77EC" w14:textId="11B9B919" w:rsidR="00797326" w:rsidRDefault="00797326" w:rsidP="00C60ECE">
            <w:pPr>
              <w:adjustRightInd w:val="0"/>
              <w:ind w:right="144"/>
              <w:rPr>
                <w:sz w:val="24"/>
                <w:szCs w:val="24"/>
              </w:rPr>
            </w:pPr>
            <w:del w:id="6" w:author="Thurman, Kathryn" w:date="2025-11-19T16:11:00Z" w16du:dateUtc="2025-11-19T22:11:00Z">
              <w:r w:rsidDel="00797326">
                <w:rPr>
                  <w:szCs w:val="24"/>
                </w:rPr>
                <w:delText>Invalid Zip Code</w:delText>
              </w:r>
            </w:del>
          </w:p>
        </w:tc>
      </w:tr>
      <w:tr w:rsidR="00797326" w14:paraId="4AD518B6" w14:textId="77777777" w:rsidTr="00C60ECE">
        <w:trPr>
          <w:gridAfter w:val="2"/>
          <w:wAfter w:w="473" w:type="dxa"/>
        </w:trPr>
        <w:tc>
          <w:tcPr>
            <w:tcW w:w="4680" w:type="dxa"/>
            <w:gridSpan w:val="6"/>
            <w:tcBorders>
              <w:top w:val="nil"/>
              <w:left w:val="nil"/>
              <w:bottom w:val="nil"/>
              <w:right w:val="nil"/>
            </w:tcBorders>
          </w:tcPr>
          <w:p w14:paraId="3F74D662" w14:textId="77777777" w:rsidR="00797326" w:rsidRDefault="00797326" w:rsidP="00C60ECE">
            <w:pPr>
              <w:adjustRightInd w:val="0"/>
              <w:ind w:right="144"/>
              <w:rPr>
                <w:sz w:val="24"/>
                <w:szCs w:val="24"/>
              </w:rPr>
            </w:pPr>
          </w:p>
        </w:tc>
        <w:tc>
          <w:tcPr>
            <w:tcW w:w="4680" w:type="dxa"/>
            <w:gridSpan w:val="4"/>
            <w:tcBorders>
              <w:top w:val="nil"/>
              <w:left w:val="nil"/>
              <w:bottom w:val="nil"/>
              <w:right w:val="nil"/>
            </w:tcBorders>
            <w:shd w:val="pct20" w:color="auto" w:fill="auto"/>
          </w:tcPr>
          <w:p w14:paraId="00515276" w14:textId="44552A71" w:rsidR="00797326" w:rsidRDefault="00797326" w:rsidP="00C60ECE">
            <w:pPr>
              <w:adjustRightInd w:val="0"/>
              <w:ind w:right="144"/>
              <w:rPr>
                <w:sz w:val="24"/>
                <w:szCs w:val="24"/>
              </w:rPr>
            </w:pPr>
            <w:del w:id="7" w:author="Thurman, Kathryn" w:date="2025-11-19T16:11:00Z" w16du:dateUtc="2025-11-19T22:11:00Z">
              <w:r w:rsidDel="00797326">
                <w:rPr>
                  <w:szCs w:val="24"/>
                </w:rPr>
                <w:delText>Only applicable to the first five characters of the zip code, which are used for validation.  ERCOT is the only entity that may validate on Zip Code.</w:delText>
              </w:r>
            </w:del>
          </w:p>
        </w:tc>
      </w:tr>
      <w:tr w:rsidR="00797326" w14:paraId="1701194D" w14:textId="77777777" w:rsidTr="00C60ECE">
        <w:tc>
          <w:tcPr>
            <w:tcW w:w="1007" w:type="dxa"/>
            <w:tcBorders>
              <w:top w:val="nil"/>
              <w:left w:val="nil"/>
              <w:bottom w:val="nil"/>
              <w:right w:val="nil"/>
            </w:tcBorders>
          </w:tcPr>
          <w:p w14:paraId="6C21DF86" w14:textId="77777777" w:rsidR="00797326" w:rsidRDefault="00797326" w:rsidP="00C60ECE">
            <w:pPr>
              <w:adjustRightInd w:val="0"/>
              <w:ind w:right="144"/>
              <w:rPr>
                <w:sz w:val="24"/>
                <w:szCs w:val="24"/>
              </w:rPr>
            </w:pPr>
            <w:r>
              <w:rPr>
                <w:b/>
                <w:szCs w:val="24"/>
              </w:rPr>
              <w:t>Dep</w:t>
            </w:r>
          </w:p>
        </w:tc>
        <w:tc>
          <w:tcPr>
            <w:tcW w:w="1080" w:type="dxa"/>
            <w:tcBorders>
              <w:top w:val="nil"/>
              <w:left w:val="nil"/>
              <w:bottom w:val="nil"/>
              <w:right w:val="nil"/>
            </w:tcBorders>
          </w:tcPr>
          <w:p w14:paraId="6A8904FF" w14:textId="77777777" w:rsidR="00797326" w:rsidRDefault="00797326" w:rsidP="00C60ECE">
            <w:pPr>
              <w:adjustRightInd w:val="0"/>
              <w:ind w:right="144"/>
              <w:jc w:val="center"/>
              <w:rPr>
                <w:sz w:val="24"/>
                <w:szCs w:val="24"/>
              </w:rPr>
            </w:pPr>
            <w:r>
              <w:rPr>
                <w:b/>
                <w:szCs w:val="24"/>
              </w:rPr>
              <w:t>REF03</w:t>
            </w:r>
          </w:p>
        </w:tc>
        <w:tc>
          <w:tcPr>
            <w:tcW w:w="892" w:type="dxa"/>
            <w:tcBorders>
              <w:top w:val="nil"/>
              <w:left w:val="nil"/>
              <w:bottom w:val="nil"/>
              <w:right w:val="nil"/>
            </w:tcBorders>
          </w:tcPr>
          <w:p w14:paraId="2591AB71" w14:textId="77777777" w:rsidR="00797326" w:rsidRDefault="00797326" w:rsidP="00C60EC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06ACABE" w14:textId="77777777" w:rsidR="00797326" w:rsidRDefault="00797326" w:rsidP="00C60ECE">
            <w:pPr>
              <w:adjustRightInd w:val="0"/>
              <w:ind w:right="144"/>
              <w:rPr>
                <w:sz w:val="24"/>
                <w:szCs w:val="24"/>
              </w:rPr>
            </w:pPr>
            <w:r>
              <w:rPr>
                <w:b/>
                <w:szCs w:val="24"/>
              </w:rPr>
              <w:t>Description</w:t>
            </w:r>
          </w:p>
        </w:tc>
        <w:tc>
          <w:tcPr>
            <w:tcW w:w="432" w:type="dxa"/>
            <w:tcBorders>
              <w:top w:val="nil"/>
              <w:left w:val="nil"/>
              <w:bottom w:val="nil"/>
              <w:right w:val="nil"/>
            </w:tcBorders>
          </w:tcPr>
          <w:p w14:paraId="7BF0B9CE" w14:textId="77777777" w:rsidR="00797326" w:rsidRDefault="00797326" w:rsidP="00C60ECE">
            <w:pPr>
              <w:adjustRightInd w:val="0"/>
              <w:ind w:right="144"/>
              <w:jc w:val="center"/>
              <w:rPr>
                <w:sz w:val="24"/>
                <w:szCs w:val="24"/>
              </w:rPr>
            </w:pPr>
            <w:r>
              <w:rPr>
                <w:b/>
                <w:szCs w:val="24"/>
              </w:rPr>
              <w:t>X</w:t>
            </w:r>
          </w:p>
        </w:tc>
        <w:tc>
          <w:tcPr>
            <w:tcW w:w="14" w:type="dxa"/>
            <w:tcBorders>
              <w:top w:val="nil"/>
              <w:left w:val="nil"/>
              <w:bottom w:val="nil"/>
              <w:right w:val="nil"/>
            </w:tcBorders>
          </w:tcPr>
          <w:p w14:paraId="5D150B6C" w14:textId="77777777" w:rsidR="00797326" w:rsidRDefault="00797326" w:rsidP="00C60ECE">
            <w:pPr>
              <w:adjustRightInd w:val="0"/>
              <w:ind w:right="144"/>
              <w:jc w:val="center"/>
              <w:rPr>
                <w:sz w:val="24"/>
                <w:szCs w:val="24"/>
              </w:rPr>
            </w:pPr>
          </w:p>
        </w:tc>
        <w:tc>
          <w:tcPr>
            <w:tcW w:w="1440" w:type="dxa"/>
            <w:gridSpan w:val="3"/>
            <w:tcBorders>
              <w:top w:val="nil"/>
              <w:left w:val="nil"/>
              <w:bottom w:val="nil"/>
              <w:right w:val="nil"/>
            </w:tcBorders>
          </w:tcPr>
          <w:p w14:paraId="0B64042E" w14:textId="77777777" w:rsidR="00797326" w:rsidRDefault="00797326" w:rsidP="00C60ECE">
            <w:pPr>
              <w:adjustRightInd w:val="0"/>
              <w:ind w:right="144"/>
              <w:rPr>
                <w:sz w:val="24"/>
                <w:szCs w:val="24"/>
              </w:rPr>
            </w:pPr>
            <w:r>
              <w:rPr>
                <w:b/>
                <w:szCs w:val="24"/>
              </w:rPr>
              <w:t>AN 1/80</w:t>
            </w:r>
          </w:p>
        </w:tc>
      </w:tr>
      <w:tr w:rsidR="00797326" w14:paraId="2772CC06" w14:textId="77777777" w:rsidTr="00C60ECE">
        <w:trPr>
          <w:gridAfter w:val="1"/>
          <w:wAfter w:w="330" w:type="dxa"/>
        </w:trPr>
        <w:tc>
          <w:tcPr>
            <w:tcW w:w="2980" w:type="dxa"/>
            <w:gridSpan w:val="3"/>
            <w:tcBorders>
              <w:top w:val="nil"/>
              <w:left w:val="nil"/>
              <w:bottom w:val="nil"/>
              <w:right w:val="nil"/>
            </w:tcBorders>
          </w:tcPr>
          <w:p w14:paraId="2034687B" w14:textId="77777777" w:rsidR="00797326" w:rsidRDefault="00797326" w:rsidP="00C60ECE">
            <w:pPr>
              <w:adjustRightInd w:val="0"/>
              <w:ind w:right="144"/>
              <w:rPr>
                <w:sz w:val="24"/>
                <w:szCs w:val="24"/>
              </w:rPr>
            </w:pPr>
          </w:p>
        </w:tc>
        <w:tc>
          <w:tcPr>
            <w:tcW w:w="6523" w:type="dxa"/>
            <w:gridSpan w:val="8"/>
            <w:tcBorders>
              <w:top w:val="nil"/>
              <w:left w:val="nil"/>
              <w:bottom w:val="nil"/>
              <w:right w:val="nil"/>
            </w:tcBorders>
          </w:tcPr>
          <w:p w14:paraId="1598F16E" w14:textId="77777777" w:rsidR="00797326" w:rsidRDefault="00797326" w:rsidP="00C60ECE">
            <w:pPr>
              <w:adjustRightInd w:val="0"/>
              <w:ind w:right="144"/>
              <w:rPr>
                <w:sz w:val="24"/>
                <w:szCs w:val="24"/>
              </w:rPr>
            </w:pPr>
            <w:r>
              <w:rPr>
                <w:szCs w:val="24"/>
              </w:rPr>
              <w:t>A free-form description to clarify the related data elements and their content</w:t>
            </w:r>
          </w:p>
        </w:tc>
      </w:tr>
      <w:tr w:rsidR="00797326" w14:paraId="7CF39409" w14:textId="77777777" w:rsidTr="00C60ECE">
        <w:trPr>
          <w:gridAfter w:val="1"/>
          <w:wAfter w:w="330" w:type="dxa"/>
        </w:trPr>
        <w:tc>
          <w:tcPr>
            <w:tcW w:w="2980" w:type="dxa"/>
            <w:gridSpan w:val="3"/>
            <w:tcBorders>
              <w:top w:val="nil"/>
              <w:left w:val="nil"/>
              <w:bottom w:val="nil"/>
              <w:right w:val="nil"/>
            </w:tcBorders>
          </w:tcPr>
          <w:p w14:paraId="7A09CB75" w14:textId="77777777" w:rsidR="00797326" w:rsidRDefault="00797326" w:rsidP="00C60ECE">
            <w:pPr>
              <w:adjustRightInd w:val="0"/>
              <w:ind w:right="144"/>
              <w:rPr>
                <w:sz w:val="24"/>
                <w:szCs w:val="24"/>
              </w:rPr>
            </w:pPr>
          </w:p>
        </w:tc>
        <w:tc>
          <w:tcPr>
            <w:tcW w:w="6523" w:type="dxa"/>
            <w:gridSpan w:val="8"/>
            <w:tcBorders>
              <w:top w:val="nil"/>
              <w:left w:val="nil"/>
              <w:bottom w:val="nil"/>
              <w:right w:val="nil"/>
            </w:tcBorders>
            <w:shd w:val="pct20" w:color="auto" w:fill="auto"/>
          </w:tcPr>
          <w:p w14:paraId="64CF3A11" w14:textId="77777777" w:rsidR="00797326" w:rsidRDefault="00797326" w:rsidP="00C60ECE">
            <w:pPr>
              <w:adjustRightInd w:val="0"/>
              <w:ind w:right="144"/>
              <w:rPr>
                <w:sz w:val="24"/>
                <w:szCs w:val="24"/>
              </w:rPr>
            </w:pPr>
            <w:r>
              <w:rPr>
                <w:szCs w:val="24"/>
              </w:rPr>
              <w:t>Used to further describe the reason code sent in REF02.  Codes "A13" and "API" require a text explanation in this element.</w:t>
            </w:r>
          </w:p>
        </w:tc>
      </w:tr>
    </w:tbl>
    <w:p w14:paraId="4E683D15" w14:textId="3BBA11C6" w:rsidR="00797326" w:rsidRDefault="00797326" w:rsidP="00FE6D1C">
      <w:pPr>
        <w:rPr>
          <w:sz w:val="16"/>
        </w:rPr>
      </w:pPr>
    </w:p>
    <w:sectPr w:rsidR="00797326" w:rsidSect="00020896">
      <w:headerReference w:type="default" r:id="rId8"/>
      <w:footerReference w:type="default" r:id="rId9"/>
      <w:pgSz w:w="12240" w:h="15840"/>
      <w:pgMar w:top="720" w:right="1800" w:bottom="90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54453" w14:textId="77777777" w:rsidR="00552D06" w:rsidRDefault="00552D06">
      <w:r>
        <w:separator/>
      </w:r>
    </w:p>
  </w:endnote>
  <w:endnote w:type="continuationSeparator" w:id="0">
    <w:p w14:paraId="3DC5C9E9" w14:textId="77777777" w:rsidR="00552D06" w:rsidRDefault="00552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5B867" w14:textId="77777777" w:rsidR="00506878" w:rsidRDefault="00506878">
    <w:pPr>
      <w:pStyle w:val="Footer"/>
    </w:pPr>
    <w:r>
      <w:tab/>
    </w:r>
    <w:r>
      <w:tab/>
    </w:r>
    <w:r>
      <w:rPr>
        <w:rStyle w:val="PageNumber"/>
      </w:rPr>
      <w:fldChar w:fldCharType="begin"/>
    </w:r>
    <w:r>
      <w:rPr>
        <w:rStyle w:val="PageNumber"/>
      </w:rPr>
      <w:instrText xml:space="preserve"> PAGE </w:instrText>
    </w:r>
    <w:r>
      <w:rPr>
        <w:rStyle w:val="PageNumber"/>
      </w:rPr>
      <w:fldChar w:fldCharType="separate"/>
    </w:r>
    <w:r w:rsidR="00D151CB">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AE5F8" w14:textId="77777777" w:rsidR="00552D06" w:rsidRDefault="00552D06">
      <w:r>
        <w:separator/>
      </w:r>
    </w:p>
  </w:footnote>
  <w:footnote w:type="continuationSeparator" w:id="0">
    <w:p w14:paraId="00D63FFA" w14:textId="77777777" w:rsidR="00552D06" w:rsidRDefault="00552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F2330" w14:textId="77777777" w:rsidR="00506878" w:rsidRDefault="00506878">
    <w:pPr>
      <w:pStyle w:val="Header"/>
      <w:jc w:val="center"/>
      <w:rPr>
        <w:b/>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A5FE81A4"/>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8A125848"/>
    <w:lvl w:ilvl="0">
      <w:start w:val="1"/>
      <w:numFmt w:val="decimal"/>
      <w:pStyle w:val="ListNumber"/>
      <w:lvlText w:val="%1."/>
      <w:lvlJc w:val="left"/>
      <w:pPr>
        <w:tabs>
          <w:tab w:val="num" w:pos="360"/>
        </w:tabs>
        <w:ind w:left="360" w:hanging="360"/>
      </w:pPr>
    </w:lvl>
  </w:abstractNum>
  <w:num w:numId="1" w16cid:durableId="1539588343">
    <w:abstractNumId w:val="1"/>
  </w:num>
  <w:num w:numId="2" w16cid:durableId="2144738242">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878"/>
    <w:rsid w:val="00020896"/>
    <w:rsid w:val="000572F3"/>
    <w:rsid w:val="00063DC0"/>
    <w:rsid w:val="000B7B7D"/>
    <w:rsid w:val="000D364E"/>
    <w:rsid w:val="001367E3"/>
    <w:rsid w:val="00255686"/>
    <w:rsid w:val="0027711D"/>
    <w:rsid w:val="002B6478"/>
    <w:rsid w:val="002C379F"/>
    <w:rsid w:val="002D481B"/>
    <w:rsid w:val="002E55FE"/>
    <w:rsid w:val="00344FB2"/>
    <w:rsid w:val="00366BCE"/>
    <w:rsid w:val="00404557"/>
    <w:rsid w:val="004369D5"/>
    <w:rsid w:val="0046456A"/>
    <w:rsid w:val="0046670B"/>
    <w:rsid w:val="00506878"/>
    <w:rsid w:val="00552D06"/>
    <w:rsid w:val="00587B1C"/>
    <w:rsid w:val="00593F9F"/>
    <w:rsid w:val="005B0F9C"/>
    <w:rsid w:val="005B145A"/>
    <w:rsid w:val="005F2175"/>
    <w:rsid w:val="00634EEE"/>
    <w:rsid w:val="00663A88"/>
    <w:rsid w:val="007155F4"/>
    <w:rsid w:val="0074032E"/>
    <w:rsid w:val="00797326"/>
    <w:rsid w:val="007A003D"/>
    <w:rsid w:val="00830C49"/>
    <w:rsid w:val="00897728"/>
    <w:rsid w:val="008E2483"/>
    <w:rsid w:val="009C64C6"/>
    <w:rsid w:val="009F326A"/>
    <w:rsid w:val="00A701EB"/>
    <w:rsid w:val="00A865CF"/>
    <w:rsid w:val="00B751F7"/>
    <w:rsid w:val="00BA1D26"/>
    <w:rsid w:val="00BA730B"/>
    <w:rsid w:val="00BB00DA"/>
    <w:rsid w:val="00D151CB"/>
    <w:rsid w:val="00EF6460"/>
    <w:rsid w:val="00EF65BD"/>
    <w:rsid w:val="00F228C4"/>
    <w:rsid w:val="00FE6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6CA4E4F7"/>
  <w15:chartTrackingRefBased/>
  <w15:docId w15:val="{7EA070D5-1EFE-43A5-A7DD-7EC2E724B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40"/>
    </w:rPr>
  </w:style>
  <w:style w:type="paragraph" w:styleId="Heading2">
    <w:name w:val="heading 2"/>
    <w:basedOn w:val="Normal"/>
    <w:next w:val="Normal"/>
    <w:qFormat/>
    <w:pPr>
      <w:keepNext/>
      <w:outlineLvl w:val="1"/>
    </w:pPr>
    <w:rPr>
      <w:sz w:val="24"/>
    </w:rPr>
  </w:style>
  <w:style w:type="paragraph" w:styleId="Heading3">
    <w:name w:val="heading 3"/>
    <w:basedOn w:val="Normal"/>
    <w:next w:val="Normal"/>
    <w:qFormat/>
    <w:pPr>
      <w:keepNext/>
      <w:outlineLvl w:val="2"/>
    </w:pPr>
    <w:rPr>
      <w:b/>
      <w:sz w:val="24"/>
    </w:rPr>
  </w:style>
  <w:style w:type="paragraph" w:styleId="Heading4">
    <w:name w:val="heading 4"/>
    <w:basedOn w:val="Normal"/>
    <w:next w:val="Normal"/>
    <w:qFormat/>
    <w:pPr>
      <w:keepNext/>
      <w:jc w:val="center"/>
      <w:outlineLvl w:val="3"/>
    </w:pPr>
    <w:rPr>
      <w:sz w:val="24"/>
    </w:rPr>
  </w:style>
  <w:style w:type="paragraph" w:styleId="Heading6">
    <w:name w:val="heading 6"/>
    <w:basedOn w:val="Normal"/>
    <w:next w:val="Normal"/>
    <w:qFormat/>
    <w:pPr>
      <w:keepNext/>
      <w:spacing w:before="120"/>
      <w:jc w:val="center"/>
      <w:outlineLvl w:val="5"/>
    </w:pPr>
    <w:rPr>
      <w:rFonts w:ascii="Arial" w:hAnsi="Arial"/>
      <w:b/>
      <w:sz w:val="40"/>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next w:val="Normal"/>
    <w:pPr>
      <w:keepNext/>
      <w:spacing w:before="100" w:after="100"/>
      <w:outlineLvl w:val="1"/>
    </w:pPr>
    <w:rPr>
      <w:b/>
      <w:snapToGrid w:val="0"/>
      <w:kern w:val="36"/>
      <w:sz w:val="48"/>
    </w:rPr>
  </w:style>
  <w:style w:type="paragraph" w:customStyle="1" w:styleId="H2">
    <w:name w:val="H2"/>
    <w:basedOn w:val="Normal"/>
    <w:next w:val="Normal"/>
    <w:pPr>
      <w:keepNext/>
      <w:spacing w:before="100" w:after="100"/>
      <w:outlineLvl w:val="2"/>
    </w:pPr>
    <w:rPr>
      <w:b/>
      <w:snapToGrid w:val="0"/>
      <w:sz w:val="36"/>
    </w:rPr>
  </w:style>
  <w:style w:type="paragraph" w:customStyle="1" w:styleId="H3">
    <w:name w:val="H3"/>
    <w:basedOn w:val="Normal"/>
    <w:next w:val="Normal"/>
    <w:pPr>
      <w:keepNext/>
      <w:spacing w:before="100" w:after="100"/>
      <w:outlineLvl w:val="3"/>
    </w:pPr>
    <w:rPr>
      <w:b/>
      <w:snapToGrid w:val="0"/>
      <w:sz w:val="28"/>
    </w:rPr>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b/>
      <w:sz w:val="32"/>
    </w:rPr>
  </w:style>
  <w:style w:type="paragraph" w:styleId="BodyText3">
    <w:name w:val="Body Text 3"/>
    <w:basedOn w:val="Normal"/>
    <w:pPr>
      <w:spacing w:before="120"/>
      <w:jc w:val="center"/>
    </w:pPr>
    <w:rPr>
      <w:rFonts w:ascii="Arial" w:hAnsi="Arial"/>
      <w:b/>
      <w:sz w:val="40"/>
    </w:rPr>
  </w:style>
  <w:style w:type="paragraph" w:styleId="ListNumber">
    <w:name w:val="List Number"/>
    <w:basedOn w:val="Normal"/>
    <w:pPr>
      <w:numPr>
        <w:numId w:val="1"/>
      </w:numPr>
      <w:spacing w:before="120"/>
    </w:pPr>
    <w:rPr>
      <w:rFonts w:ascii="Arial" w:hAnsi="Arial"/>
    </w:rPr>
  </w:style>
  <w:style w:type="paragraph" w:styleId="ListNumber2">
    <w:name w:val="List Number 2"/>
    <w:basedOn w:val="Normal"/>
    <w:pPr>
      <w:numPr>
        <w:numId w:val="2"/>
      </w:numPr>
      <w:spacing w:before="120"/>
    </w:pPr>
    <w:rPr>
      <w:rFonts w:ascii="Arial" w:hAnsi="Arial"/>
    </w:rPr>
  </w:style>
  <w:style w:type="paragraph" w:styleId="TOC2">
    <w:name w:val="toc 2"/>
    <w:basedOn w:val="Normal"/>
    <w:next w:val="Normal"/>
    <w:autoRedefine/>
    <w:semiHidden/>
    <w:pPr>
      <w:ind w:left="200"/>
    </w:pPr>
  </w:style>
  <w:style w:type="paragraph" w:styleId="Subtitle">
    <w:name w:val="Subtitle"/>
    <w:basedOn w:val="Normal"/>
    <w:qFormat/>
    <w:pPr>
      <w:spacing w:before="120"/>
      <w:jc w:val="center"/>
    </w:pPr>
    <w:rPr>
      <w:rFonts w:ascii="Arial" w:hAnsi="Arial"/>
      <w:b/>
      <w:sz w:val="24"/>
    </w:rPr>
  </w:style>
  <w:style w:type="paragraph" w:styleId="TOC1">
    <w:name w:val="toc 1"/>
    <w:basedOn w:val="Normal"/>
    <w:next w:val="Normal"/>
    <w:autoRedefine/>
    <w:semiHidden/>
    <w:pPr>
      <w:spacing w:before="240"/>
    </w:pPr>
    <w:rPr>
      <w:rFonts w:ascii="Arial" w:hAnsi="Arial"/>
      <w:b/>
      <w:noProof/>
    </w:rPr>
  </w:style>
  <w:style w:type="character" w:styleId="FollowedHyperlink">
    <w:name w:val="FollowedHyperlink"/>
    <w:basedOn w:val="DefaultParagraphFont"/>
    <w:rPr>
      <w:color w:val="800080"/>
      <w:u w:val="single"/>
    </w:rPr>
  </w:style>
  <w:style w:type="character" w:styleId="PageNumber">
    <w:name w:val="page number"/>
    <w:basedOn w:val="DefaultParagraphFont"/>
  </w:style>
  <w:style w:type="paragraph" w:styleId="BodyText">
    <w:name w:val="Body Text"/>
    <w:basedOn w:val="Normal"/>
    <w:pPr>
      <w:adjustRightInd w:val="0"/>
      <w:ind w:right="144"/>
    </w:pPr>
    <w:rPr>
      <w:color w:val="FF0000"/>
      <w:u w:val="single"/>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634E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97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xsetchangecontrol@erco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1292</Words>
  <Characters>8016</Characters>
  <Application>Microsoft Office Word</Application>
  <DocSecurity>0</DocSecurity>
  <Lines>501</Lines>
  <Paragraphs>238</Paragraphs>
  <ScaleCrop>false</ScaleCrop>
  <HeadingPairs>
    <vt:vector size="2" baseType="variant">
      <vt:variant>
        <vt:lpstr>Title</vt:lpstr>
      </vt:variant>
      <vt:variant>
        <vt:i4>1</vt:i4>
      </vt:variant>
    </vt:vector>
  </HeadingPairs>
  <TitlesOfParts>
    <vt:vector size="1" baseType="lpstr">
      <vt:lpstr>TX SET Change Control Request Form</vt:lpstr>
    </vt:vector>
  </TitlesOfParts>
  <Company>HII</Company>
  <LinksUpToDate>false</LinksUpToDate>
  <CharactersWithSpaces>9070</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TX SET Change Control Request Form</dc:title>
  <dc:subject/>
  <dc:creator>Tom Baum - ERCOT</dc:creator>
  <cp:keywords/>
  <cp:lastModifiedBy>Thurman, Kathryn</cp:lastModifiedBy>
  <cp:revision>2</cp:revision>
  <cp:lastPrinted>2005-01-18T21:20:00Z</cp:lastPrinted>
  <dcterms:created xsi:type="dcterms:W3CDTF">2026-01-20T16:26:00Z</dcterms:created>
  <dcterms:modified xsi:type="dcterms:W3CDTF">2026-01-20T16:26:00Z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2025-11-19T22:11:24Z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7b90a37d-4a18-449a-96af-19962de5dc39</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